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gif" ContentType="image/gif"/>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F34" w:rsidRPr="00AF2882" w:rsidRDefault="00C95F3D">
      <w:pPr>
        <w:rPr>
          <w:rFonts w:ascii="Arial" w:hAnsi="Arial" w:cs="Arial"/>
        </w:rPr>
      </w:pPr>
      <w:bookmarkStart w:id="0" w:name="_GoBack"/>
      <w:bookmarkEnd w:id="0"/>
      <w:r w:rsidRPr="00AF2882">
        <w:rPr>
          <w:rFonts w:ascii="Arial" w:hAnsi="Arial" w:cs="Arial"/>
        </w:rPr>
        <w:t xml:space="preserve">Name:  </w:t>
      </w:r>
      <w:r w:rsidR="00742C04" w:rsidRPr="00AF2882">
        <w:rPr>
          <w:rFonts w:ascii="Arial" w:hAnsi="Arial" w:cs="Arial"/>
        </w:rPr>
        <w:t>Jamison Kelleher</w:t>
      </w:r>
      <w:r w:rsidR="00742C04" w:rsidRPr="00AF2882">
        <w:rPr>
          <w:rFonts w:ascii="Arial" w:hAnsi="Arial" w:cs="Arial"/>
        </w:rPr>
        <w:tab/>
      </w:r>
      <w:r w:rsidR="00742C04" w:rsidRPr="00AF2882">
        <w:rPr>
          <w:rFonts w:ascii="Arial" w:hAnsi="Arial" w:cs="Arial"/>
        </w:rPr>
        <w:tab/>
      </w:r>
      <w:r w:rsidR="00742C04" w:rsidRPr="00AF2882">
        <w:rPr>
          <w:rFonts w:ascii="Arial" w:hAnsi="Arial" w:cs="Arial"/>
        </w:rPr>
        <w:tab/>
      </w:r>
      <w:r w:rsidR="00742C04" w:rsidRPr="00AF2882">
        <w:rPr>
          <w:rFonts w:ascii="Arial" w:hAnsi="Arial" w:cs="Arial"/>
        </w:rPr>
        <w:tab/>
        <w:t>Age/Grade Level 11</w:t>
      </w:r>
    </w:p>
    <w:p w:rsidR="00CB4F34" w:rsidRPr="00AF2882" w:rsidRDefault="00C95F3D" w:rsidP="00855A94">
      <w:pPr>
        <w:ind w:left="5040" w:hanging="5040"/>
        <w:rPr>
          <w:rFonts w:ascii="Arial" w:hAnsi="Arial" w:cs="Arial"/>
          <w:u w:val="single"/>
        </w:rPr>
      </w:pPr>
      <w:r w:rsidRPr="00AF2882">
        <w:rPr>
          <w:rFonts w:ascii="Arial" w:hAnsi="Arial" w:cs="Arial"/>
        </w:rPr>
        <w:t>Subject Area(s) Social Studies</w:t>
      </w:r>
      <w:r w:rsidR="00CB4F34" w:rsidRPr="00AF2882">
        <w:rPr>
          <w:rFonts w:ascii="Arial" w:hAnsi="Arial" w:cs="Arial"/>
        </w:rPr>
        <w:tab/>
      </w:r>
      <w:r w:rsidR="00742C04" w:rsidRPr="00AF2882">
        <w:rPr>
          <w:rFonts w:ascii="Arial" w:hAnsi="Arial" w:cs="Arial"/>
        </w:rPr>
        <w:t xml:space="preserve">Unit Title: </w:t>
      </w:r>
      <w:r w:rsidR="00855A94" w:rsidRPr="00AF2882">
        <w:rPr>
          <w:rFonts w:ascii="Arial" w:hAnsi="Arial" w:cs="Arial"/>
          <w:u w:val="single"/>
        </w:rPr>
        <w:t>WWII African American experience</w:t>
      </w:r>
    </w:p>
    <w:p w:rsidR="003D7926" w:rsidRPr="00AF2882" w:rsidRDefault="00C95F3D" w:rsidP="00855A94">
      <w:pPr>
        <w:ind w:left="4320" w:firstLine="720"/>
        <w:rPr>
          <w:rFonts w:ascii="Arial" w:hAnsi="Arial" w:cs="Arial"/>
        </w:rPr>
      </w:pPr>
      <w:r w:rsidRPr="00AF2882">
        <w:rPr>
          <w:rFonts w:ascii="Arial" w:hAnsi="Arial" w:cs="Arial"/>
        </w:rPr>
        <w:t>Lesson Title</w:t>
      </w:r>
      <w:r w:rsidR="003D7926" w:rsidRPr="00AF2882">
        <w:rPr>
          <w:rFonts w:ascii="Arial" w:hAnsi="Arial" w:cs="Arial"/>
        </w:rPr>
        <w:t xml:space="preserve">: </w:t>
      </w:r>
      <w:r w:rsidR="007401C8" w:rsidRPr="00AF2882">
        <w:rPr>
          <w:rFonts w:ascii="Arial" w:hAnsi="Arial" w:cs="Arial"/>
          <w:u w:val="single"/>
        </w:rPr>
        <w:t>Vanport</w:t>
      </w:r>
    </w:p>
    <w:p w:rsidR="00CB4F34" w:rsidRPr="00AF2882" w:rsidRDefault="00A35335">
      <w:pPr>
        <w:rPr>
          <w:rFonts w:ascii="Arial" w:hAnsi="Arial" w:cs="Arial"/>
        </w:rPr>
      </w:pPr>
      <w:r w:rsidRPr="00AF2882">
        <w:rPr>
          <w:rFonts w:ascii="Arial" w:hAnsi="Arial" w:cs="Arial"/>
        </w:rPr>
        <w:t xml:space="preserve">Estimated Time: </w:t>
      </w:r>
      <w:r w:rsidR="00855A94" w:rsidRPr="00AF2882">
        <w:rPr>
          <w:rFonts w:ascii="Arial" w:hAnsi="Arial" w:cs="Arial"/>
        </w:rPr>
        <w:t>7</w:t>
      </w:r>
      <w:r w:rsidRPr="00AF2882">
        <w:rPr>
          <w:rFonts w:ascii="Arial" w:hAnsi="Arial" w:cs="Arial"/>
        </w:rPr>
        <w:t>0 minutes</w:t>
      </w:r>
    </w:p>
    <w:p w:rsidR="00CB4F34" w:rsidRPr="00AF2882" w:rsidRDefault="006B6C6F">
      <w:pPr>
        <w:rPr>
          <w:rFonts w:ascii="Arial" w:hAnsi="Arial" w:cs="Arial"/>
        </w:rPr>
      </w:pPr>
      <w:proofErr w:type="gramStart"/>
      <w:ins w:id="1" w:author="Gayle Thieman" w:date="2011-08-13T21:36:00Z">
        <w:r>
          <w:rPr>
            <w:rFonts w:ascii="Arial" w:hAnsi="Arial" w:cs="Arial"/>
          </w:rPr>
          <w:t>Well written</w:t>
        </w:r>
        <w:proofErr w:type="gramEnd"/>
        <w:r>
          <w:rPr>
            <w:rFonts w:ascii="Arial" w:hAnsi="Arial" w:cs="Arial"/>
          </w:rPr>
          <w:t xml:space="preserve"> lesson with excellent primary and secondary sources and historical analysis.  10/10</w:t>
        </w:r>
      </w:ins>
    </w:p>
    <w:p w:rsidR="00CB4F34" w:rsidRPr="00AF2882" w:rsidRDefault="00CB4F34" w:rsidP="00B179BB">
      <w:pPr>
        <w:rPr>
          <w:rFonts w:ascii="Arial" w:hAnsi="Arial" w:cs="Arial"/>
          <w:b/>
        </w:rPr>
      </w:pPr>
      <w:r w:rsidRPr="00AF2882">
        <w:rPr>
          <w:rFonts w:ascii="Arial" w:hAnsi="Arial" w:cs="Arial"/>
          <w:b/>
        </w:rPr>
        <w:t>Purpose/Rationale for lesson:</w:t>
      </w:r>
      <w:ins w:id="2" w:author="Gayle Thieman" w:date="2011-08-13T21:35:00Z">
        <w:r w:rsidR="006B6C6F">
          <w:rPr>
            <w:rFonts w:ascii="Arial" w:hAnsi="Arial" w:cs="Arial"/>
            <w:b/>
          </w:rPr>
          <w:t xml:space="preserve">  MISSING</w:t>
        </w:r>
      </w:ins>
    </w:p>
    <w:p w:rsidR="00B179BB" w:rsidRPr="00AF2882" w:rsidRDefault="00B179BB" w:rsidP="00B179BB">
      <w:pPr>
        <w:rPr>
          <w:rFonts w:ascii="Arial" w:hAnsi="Arial" w:cs="Arial"/>
        </w:rPr>
      </w:pPr>
    </w:p>
    <w:p w:rsidR="00B179BB" w:rsidRPr="00AF2882" w:rsidRDefault="00B179BB" w:rsidP="00B179BB">
      <w:pPr>
        <w:rPr>
          <w:rFonts w:ascii="Arial" w:hAnsi="Arial" w:cs="Arial"/>
          <w:b/>
        </w:rPr>
      </w:pPr>
      <w:r w:rsidRPr="00AF2882">
        <w:rPr>
          <w:rFonts w:ascii="Arial" w:hAnsi="Arial" w:cs="Arial"/>
          <w:b/>
        </w:rPr>
        <w:t xml:space="preserve">Curriculum Framing Questions:  </w:t>
      </w:r>
    </w:p>
    <w:p w:rsidR="00B179BB" w:rsidRPr="00AF2882" w:rsidRDefault="00B179BB" w:rsidP="00B179BB">
      <w:pPr>
        <w:rPr>
          <w:rFonts w:ascii="Arial" w:hAnsi="Arial" w:cs="Arial"/>
        </w:rPr>
      </w:pPr>
      <w:r w:rsidRPr="00AF2882">
        <w:rPr>
          <w:rFonts w:ascii="Arial" w:hAnsi="Arial" w:cs="Arial"/>
        </w:rPr>
        <w:tab/>
      </w:r>
      <w:r w:rsidRPr="009F6B4C">
        <w:rPr>
          <w:rFonts w:ascii="Arial" w:hAnsi="Arial" w:cs="Arial"/>
          <w:u w:val="single"/>
        </w:rPr>
        <w:t>Essential Question</w:t>
      </w:r>
      <w:r w:rsidRPr="00AF2882">
        <w:rPr>
          <w:rFonts w:ascii="Arial" w:hAnsi="Arial" w:cs="Arial"/>
        </w:rPr>
        <w:t>:</w:t>
      </w:r>
      <w:r w:rsidR="00C95F3D" w:rsidRPr="00AF2882">
        <w:rPr>
          <w:rFonts w:ascii="Arial" w:hAnsi="Arial" w:cs="Arial"/>
        </w:rPr>
        <w:t xml:space="preserve">  </w:t>
      </w:r>
      <w:r w:rsidR="00855A94" w:rsidRPr="00AF2882">
        <w:rPr>
          <w:rFonts w:ascii="Arial" w:hAnsi="Arial" w:cs="Arial"/>
        </w:rPr>
        <w:t>How does conflict impact a nation’s social fabric?</w:t>
      </w:r>
      <w:r w:rsidR="00C95F3D" w:rsidRPr="00AF2882">
        <w:rPr>
          <w:rFonts w:ascii="Arial" w:hAnsi="Arial" w:cs="Arial"/>
        </w:rPr>
        <w:t xml:space="preserve">  </w:t>
      </w:r>
    </w:p>
    <w:p w:rsidR="00855A94" w:rsidRPr="00AF2882" w:rsidRDefault="00855A94" w:rsidP="00B179BB">
      <w:pPr>
        <w:rPr>
          <w:rFonts w:ascii="Arial" w:hAnsi="Arial" w:cs="Arial"/>
        </w:rPr>
      </w:pPr>
    </w:p>
    <w:p w:rsidR="00855A94" w:rsidRPr="00AF2882" w:rsidRDefault="00B179BB" w:rsidP="00855A94">
      <w:pPr>
        <w:spacing w:before="60" w:after="60"/>
        <w:ind w:left="720"/>
        <w:rPr>
          <w:rFonts w:ascii="Arial" w:hAnsi="Arial" w:cs="Arial"/>
          <w:bCs/>
        </w:rPr>
      </w:pPr>
      <w:r w:rsidRPr="00AF2882">
        <w:rPr>
          <w:rFonts w:ascii="Arial" w:hAnsi="Arial" w:cs="Arial"/>
          <w:u w:val="single"/>
        </w:rPr>
        <w:t>Unit Question that applies to this lesson:</w:t>
      </w:r>
      <w:r w:rsidR="00855A94" w:rsidRPr="00AF2882">
        <w:rPr>
          <w:rFonts w:ascii="Arial" w:hAnsi="Arial" w:cs="Arial"/>
        </w:rPr>
        <w:t xml:space="preserve"> </w:t>
      </w:r>
      <w:r w:rsidR="00855A94" w:rsidRPr="00AF2882">
        <w:rPr>
          <w:rFonts w:ascii="Arial" w:hAnsi="Arial" w:cs="Arial"/>
          <w:bCs/>
        </w:rPr>
        <w:t>How did the mobilization for war change the social fabric in the United States? How did this specifically impact African Americans during and after the war?</w:t>
      </w:r>
    </w:p>
    <w:p w:rsidR="00B179BB" w:rsidRPr="00AF2882" w:rsidRDefault="00B179BB" w:rsidP="00B179BB">
      <w:pPr>
        <w:ind w:firstLine="720"/>
        <w:rPr>
          <w:rFonts w:ascii="Arial" w:hAnsi="Arial" w:cs="Arial"/>
        </w:rPr>
      </w:pPr>
    </w:p>
    <w:p w:rsidR="00B179BB" w:rsidRPr="00AF2882" w:rsidRDefault="00B179BB" w:rsidP="00855A94">
      <w:pPr>
        <w:ind w:left="720"/>
        <w:rPr>
          <w:rFonts w:ascii="Arial" w:hAnsi="Arial" w:cs="Arial"/>
        </w:rPr>
      </w:pPr>
      <w:r w:rsidRPr="00AF2882">
        <w:rPr>
          <w:rFonts w:ascii="Arial" w:hAnsi="Arial" w:cs="Arial"/>
          <w:u w:val="single"/>
        </w:rPr>
        <w:t>Lesson or Content Question(s):</w:t>
      </w:r>
      <w:r w:rsidR="007401C8" w:rsidRPr="00AF2882">
        <w:rPr>
          <w:rFonts w:ascii="Arial" w:hAnsi="Arial" w:cs="Arial"/>
        </w:rPr>
        <w:t xml:space="preserve"> What are some local examples of segregation? How did the war impact Portland from a racial standpoint?</w:t>
      </w:r>
      <w:r w:rsidR="003D7926" w:rsidRPr="00AF2882">
        <w:rPr>
          <w:rFonts w:ascii="Arial" w:hAnsi="Arial" w:cs="Arial"/>
        </w:rPr>
        <w:t xml:space="preserve"> </w:t>
      </w:r>
    </w:p>
    <w:p w:rsidR="00B179BB" w:rsidRPr="00AF2882" w:rsidRDefault="00B179BB" w:rsidP="00B179BB">
      <w:pPr>
        <w:rPr>
          <w:rFonts w:ascii="Arial" w:hAnsi="Arial" w:cs="Arial"/>
        </w:rPr>
      </w:pPr>
    </w:p>
    <w:p w:rsidR="00851FB2" w:rsidRDefault="00B179BB" w:rsidP="00851FB2">
      <w:pPr>
        <w:pStyle w:val="Bullets"/>
        <w:numPr>
          <w:ilvl w:val="0"/>
          <w:numId w:val="0"/>
          <w:ins w:id="3" w:author="Gayle Thieman" w:date="2011-08-09T10:05:00Z"/>
        </w:numPr>
        <w:ind w:left="720"/>
        <w:rPr>
          <w:rFonts w:ascii="Arial" w:hAnsi="Arial" w:cs="Arial"/>
        </w:rPr>
        <w:pPrChange w:id="4" w:author="Gayle Thieman" w:date="2011-08-09T10:05:00Z">
          <w:pPr/>
        </w:pPrChange>
      </w:pPr>
      <w:r w:rsidRPr="00AF2882">
        <w:rPr>
          <w:rFonts w:ascii="Arial" w:hAnsi="Arial" w:cs="Arial"/>
          <w:szCs w:val="24"/>
          <w:u w:val="single"/>
        </w:rPr>
        <w:t>Goal</w:t>
      </w:r>
      <w:r w:rsidR="005D405B" w:rsidRPr="00AF2882">
        <w:rPr>
          <w:rFonts w:ascii="Arial" w:hAnsi="Arial" w:cs="Arial"/>
          <w:szCs w:val="24"/>
          <w:u w:val="single"/>
        </w:rPr>
        <w:t>/Learning Outcome</w:t>
      </w:r>
      <w:r w:rsidRPr="00AF2882">
        <w:rPr>
          <w:rFonts w:ascii="Arial" w:hAnsi="Arial" w:cs="Arial"/>
          <w:b/>
          <w:szCs w:val="24"/>
        </w:rPr>
        <w:t>:</w:t>
      </w:r>
      <w:r w:rsidR="00604AE5">
        <w:rPr>
          <w:rFonts w:ascii="Arial" w:hAnsi="Arial" w:cs="Arial"/>
          <w:b/>
          <w:szCs w:val="24"/>
        </w:rPr>
        <w:t xml:space="preserve"> </w:t>
      </w:r>
      <w:r w:rsidR="00C94B88" w:rsidRPr="00AF2882">
        <w:rPr>
          <w:rFonts w:ascii="Arial" w:hAnsi="Arial" w:cs="Arial"/>
          <w:szCs w:val="24"/>
        </w:rPr>
        <w:t xml:space="preserve"> </w:t>
      </w:r>
      <w:r w:rsidR="007401C8" w:rsidRPr="00AF2882">
        <w:rPr>
          <w:rFonts w:ascii="Arial" w:hAnsi="Arial" w:cs="Arial"/>
          <w:szCs w:val="24"/>
        </w:rPr>
        <w:t xml:space="preserve">The student will have an understanding of the </w:t>
      </w:r>
      <w:r w:rsidR="00604AE5">
        <w:rPr>
          <w:rFonts w:ascii="Arial" w:hAnsi="Arial" w:cs="Arial"/>
          <w:szCs w:val="24"/>
        </w:rPr>
        <w:t>origins</w:t>
      </w:r>
      <w:r w:rsidR="007401C8" w:rsidRPr="00AF2882">
        <w:rPr>
          <w:rFonts w:ascii="Arial" w:hAnsi="Arial" w:cs="Arial"/>
          <w:szCs w:val="24"/>
        </w:rPr>
        <w:t xml:space="preserve"> of Vanport</w:t>
      </w:r>
      <w:r w:rsidR="00D1418E">
        <w:rPr>
          <w:rFonts w:ascii="Arial" w:hAnsi="Arial" w:cs="Arial"/>
          <w:szCs w:val="24"/>
        </w:rPr>
        <w:t>,</w:t>
      </w:r>
      <w:r w:rsidR="007401C8" w:rsidRPr="00AF2882">
        <w:rPr>
          <w:rFonts w:ascii="Arial" w:hAnsi="Arial" w:cs="Arial"/>
          <w:szCs w:val="24"/>
        </w:rPr>
        <w:t xml:space="preserve"> </w:t>
      </w:r>
      <w:r w:rsidR="00D1418E">
        <w:rPr>
          <w:rFonts w:ascii="Arial" w:hAnsi="Arial" w:cs="Arial"/>
          <w:szCs w:val="24"/>
        </w:rPr>
        <w:t>t</w:t>
      </w:r>
      <w:r w:rsidR="007401C8" w:rsidRPr="00AF2882">
        <w:rPr>
          <w:rFonts w:ascii="Arial" w:hAnsi="Arial" w:cs="Arial"/>
          <w:szCs w:val="24"/>
        </w:rPr>
        <w:t xml:space="preserve">he flood and its impact on </w:t>
      </w:r>
      <w:r w:rsidR="00604AE5">
        <w:rPr>
          <w:rFonts w:ascii="Arial" w:hAnsi="Arial" w:cs="Arial"/>
          <w:szCs w:val="24"/>
        </w:rPr>
        <w:t xml:space="preserve">the demographics and racial relations in </w:t>
      </w:r>
      <w:r w:rsidR="007401C8" w:rsidRPr="00AF2882">
        <w:rPr>
          <w:rFonts w:ascii="Arial" w:hAnsi="Arial" w:cs="Arial"/>
          <w:szCs w:val="24"/>
        </w:rPr>
        <w:t>Portland.</w:t>
      </w:r>
      <w:r w:rsidR="00604AE5">
        <w:rPr>
          <w:rFonts w:ascii="Arial" w:hAnsi="Arial" w:cs="Arial"/>
          <w:szCs w:val="24"/>
        </w:rPr>
        <w:t xml:space="preserve"> </w:t>
      </w:r>
    </w:p>
    <w:p w:rsidR="00604AE5" w:rsidRDefault="00604AE5">
      <w:pPr>
        <w:pStyle w:val="Bullets"/>
        <w:numPr>
          <w:ilvl w:val="0"/>
          <w:numId w:val="0"/>
        </w:numPr>
        <w:ind w:left="720"/>
        <w:rPr>
          <w:rFonts w:ascii="Arial" w:hAnsi="Arial" w:cs="Arial"/>
          <w:szCs w:val="24"/>
        </w:rPr>
      </w:pPr>
    </w:p>
    <w:p w:rsidR="004A3CA9" w:rsidRPr="00AF2882" w:rsidRDefault="00604AE5">
      <w:pPr>
        <w:pStyle w:val="Bullets"/>
        <w:numPr>
          <w:ilvl w:val="0"/>
          <w:numId w:val="0"/>
        </w:numPr>
        <w:ind w:left="720"/>
        <w:rPr>
          <w:rFonts w:ascii="Arial" w:hAnsi="Arial" w:cs="Arial"/>
          <w:szCs w:val="24"/>
        </w:rPr>
      </w:pPr>
      <w:r w:rsidRPr="00604AE5">
        <w:rPr>
          <w:rFonts w:ascii="Arial" w:hAnsi="Arial" w:cs="Arial"/>
          <w:szCs w:val="24"/>
          <w:u w:val="single"/>
        </w:rPr>
        <w:t>Secondary Goals</w:t>
      </w:r>
      <w:r>
        <w:rPr>
          <w:rFonts w:ascii="Arial" w:hAnsi="Arial" w:cs="Arial"/>
          <w:szCs w:val="24"/>
        </w:rPr>
        <w:t>: Gain some experience analyzing contradictory sources</w:t>
      </w:r>
    </w:p>
    <w:p w:rsidR="007401C8" w:rsidRPr="00AF2882" w:rsidRDefault="007401C8" w:rsidP="007401C8">
      <w:pPr>
        <w:pStyle w:val="Bullets"/>
        <w:numPr>
          <w:ilvl w:val="0"/>
          <w:numId w:val="0"/>
        </w:numPr>
        <w:ind w:left="720"/>
        <w:rPr>
          <w:rFonts w:ascii="Arial" w:hAnsi="Arial" w:cs="Arial"/>
          <w:szCs w:val="24"/>
        </w:rPr>
      </w:pPr>
    </w:p>
    <w:p w:rsidR="00ED1735" w:rsidRDefault="00B179BB">
      <w:pPr>
        <w:rPr>
          <w:rFonts w:ascii="Arial" w:hAnsi="Arial" w:cs="Arial"/>
        </w:rPr>
      </w:pPr>
      <w:r w:rsidRPr="00AF2882">
        <w:rPr>
          <w:rFonts w:ascii="Arial" w:hAnsi="Arial" w:cs="Arial"/>
          <w:b/>
        </w:rPr>
        <w:t>Learning Objective(s):</w:t>
      </w:r>
      <w:r w:rsidR="00C94B88" w:rsidRPr="00AF2882">
        <w:rPr>
          <w:rFonts w:ascii="Arial" w:hAnsi="Arial" w:cs="Arial"/>
        </w:rPr>
        <w:t xml:space="preserve">  </w:t>
      </w:r>
      <w:r w:rsidR="004F67ED">
        <w:rPr>
          <w:rFonts w:ascii="Arial" w:hAnsi="Arial" w:cs="Arial"/>
        </w:rPr>
        <w:t>The student will be able to…</w:t>
      </w:r>
    </w:p>
    <w:p w:rsidR="009F6B4C" w:rsidRPr="00AF2882" w:rsidRDefault="009F6B4C">
      <w:pPr>
        <w:rPr>
          <w:rFonts w:ascii="Arial" w:hAnsi="Arial" w:cs="Arial"/>
        </w:rPr>
      </w:pPr>
    </w:p>
    <w:p w:rsidR="004F67ED" w:rsidRDefault="004F67ED" w:rsidP="007401C8">
      <w:pPr>
        <w:pStyle w:val="Bullets"/>
        <w:numPr>
          <w:ilvl w:val="0"/>
          <w:numId w:val="0"/>
        </w:numPr>
        <w:ind w:left="720"/>
        <w:rPr>
          <w:rFonts w:ascii="Arial" w:hAnsi="Arial" w:cs="Arial"/>
          <w:szCs w:val="24"/>
        </w:rPr>
      </w:pPr>
      <w:r>
        <w:rPr>
          <w:rFonts w:ascii="Arial" w:hAnsi="Arial" w:cs="Arial"/>
          <w:szCs w:val="24"/>
        </w:rPr>
        <w:t xml:space="preserve">Correctly answer questions regarding </w:t>
      </w:r>
      <w:r w:rsidR="007401C8" w:rsidRPr="00AF2882">
        <w:rPr>
          <w:rFonts w:ascii="Arial" w:hAnsi="Arial" w:cs="Arial"/>
          <w:szCs w:val="24"/>
        </w:rPr>
        <w:t>the</w:t>
      </w:r>
      <w:r>
        <w:rPr>
          <w:rFonts w:ascii="Arial" w:hAnsi="Arial" w:cs="Arial"/>
          <w:szCs w:val="24"/>
        </w:rPr>
        <w:t xml:space="preserve"> forces leading to the </w:t>
      </w:r>
      <w:r w:rsidR="007401C8" w:rsidRPr="00AF2882">
        <w:rPr>
          <w:rFonts w:ascii="Arial" w:hAnsi="Arial" w:cs="Arial"/>
          <w:szCs w:val="24"/>
        </w:rPr>
        <w:t>formation of Vanport</w:t>
      </w:r>
      <w:r>
        <w:rPr>
          <w:rFonts w:ascii="Arial" w:hAnsi="Arial" w:cs="Arial"/>
          <w:szCs w:val="24"/>
        </w:rPr>
        <w:t xml:space="preserve"> and its demographics</w:t>
      </w:r>
      <w:r w:rsidR="007401C8" w:rsidRPr="00AF2882">
        <w:rPr>
          <w:rFonts w:ascii="Arial" w:hAnsi="Arial" w:cs="Arial"/>
          <w:szCs w:val="24"/>
        </w:rPr>
        <w:t>.</w:t>
      </w:r>
    </w:p>
    <w:p w:rsidR="004F67ED" w:rsidRDefault="004F67ED" w:rsidP="007401C8">
      <w:pPr>
        <w:pStyle w:val="Bullets"/>
        <w:numPr>
          <w:ilvl w:val="0"/>
          <w:numId w:val="0"/>
        </w:numPr>
        <w:ind w:left="720"/>
        <w:rPr>
          <w:rFonts w:ascii="Arial" w:hAnsi="Arial" w:cs="Arial"/>
          <w:szCs w:val="24"/>
        </w:rPr>
      </w:pPr>
      <w:r>
        <w:rPr>
          <w:rFonts w:ascii="Arial" w:hAnsi="Arial" w:cs="Arial"/>
          <w:szCs w:val="24"/>
        </w:rPr>
        <w:tab/>
        <w:t>Short answer FMI</w:t>
      </w:r>
      <w:r w:rsidR="007401C8" w:rsidRPr="00AF2882">
        <w:rPr>
          <w:rFonts w:ascii="Arial" w:hAnsi="Arial" w:cs="Arial"/>
          <w:szCs w:val="24"/>
        </w:rPr>
        <w:t xml:space="preserve"> </w:t>
      </w:r>
      <w:ins w:id="5" w:author="Gayle Thieman" w:date="2011-08-13T21:25:00Z">
        <w:r w:rsidR="00F466A0">
          <w:rPr>
            <w:rFonts w:ascii="Arial" w:hAnsi="Arial" w:cs="Arial"/>
            <w:szCs w:val="24"/>
          </w:rPr>
          <w:t xml:space="preserve">  </w:t>
        </w:r>
      </w:ins>
    </w:p>
    <w:p w:rsidR="004F67ED" w:rsidRDefault="004F67ED" w:rsidP="007401C8">
      <w:pPr>
        <w:pStyle w:val="Bullets"/>
        <w:numPr>
          <w:ilvl w:val="0"/>
          <w:numId w:val="0"/>
        </w:numPr>
        <w:ind w:left="720"/>
        <w:rPr>
          <w:rFonts w:ascii="Arial" w:hAnsi="Arial" w:cs="Arial"/>
          <w:szCs w:val="24"/>
        </w:rPr>
      </w:pPr>
    </w:p>
    <w:p w:rsidR="004F67ED" w:rsidRDefault="004F67ED" w:rsidP="007401C8">
      <w:pPr>
        <w:pStyle w:val="Bullets"/>
        <w:numPr>
          <w:ilvl w:val="0"/>
          <w:numId w:val="0"/>
        </w:numPr>
        <w:ind w:left="720"/>
        <w:rPr>
          <w:rFonts w:ascii="Arial" w:hAnsi="Arial" w:cs="Arial"/>
          <w:szCs w:val="24"/>
        </w:rPr>
      </w:pPr>
      <w:r>
        <w:rPr>
          <w:rFonts w:ascii="Arial" w:hAnsi="Arial" w:cs="Arial"/>
          <w:szCs w:val="24"/>
        </w:rPr>
        <w:t>D</w:t>
      </w:r>
      <w:r w:rsidR="007401C8" w:rsidRPr="00AF2882">
        <w:rPr>
          <w:rFonts w:ascii="Arial" w:hAnsi="Arial" w:cs="Arial"/>
          <w:szCs w:val="24"/>
        </w:rPr>
        <w:t>escribe the impact of the Vanport flood on Portland in both demographic and socio</w:t>
      </w:r>
      <w:r w:rsidR="00D1418E">
        <w:rPr>
          <w:rFonts w:ascii="Arial" w:hAnsi="Arial" w:cs="Arial"/>
          <w:szCs w:val="24"/>
        </w:rPr>
        <w:t>-</w:t>
      </w:r>
      <w:r w:rsidR="007401C8" w:rsidRPr="00AF2882">
        <w:rPr>
          <w:rFonts w:ascii="Arial" w:hAnsi="Arial" w:cs="Arial"/>
          <w:szCs w:val="24"/>
        </w:rPr>
        <w:t>cultural terms</w:t>
      </w:r>
      <w:r>
        <w:rPr>
          <w:rFonts w:ascii="Arial" w:hAnsi="Arial" w:cs="Arial"/>
          <w:szCs w:val="24"/>
        </w:rPr>
        <w:t>:</w:t>
      </w:r>
    </w:p>
    <w:p w:rsidR="004F67ED" w:rsidRDefault="004F67ED" w:rsidP="004F67ED">
      <w:pPr>
        <w:pStyle w:val="Bullets"/>
        <w:numPr>
          <w:ilvl w:val="0"/>
          <w:numId w:val="0"/>
        </w:numPr>
        <w:ind w:left="720" w:firstLine="720"/>
        <w:rPr>
          <w:rFonts w:ascii="Arial" w:hAnsi="Arial" w:cs="Arial"/>
          <w:szCs w:val="24"/>
        </w:rPr>
      </w:pPr>
      <w:r>
        <w:rPr>
          <w:rFonts w:ascii="Arial" w:hAnsi="Arial" w:cs="Arial"/>
          <w:szCs w:val="24"/>
        </w:rPr>
        <w:t xml:space="preserve"> Long answer on the FMI and the </w:t>
      </w:r>
      <w:r w:rsidR="009F6B4C">
        <w:rPr>
          <w:rFonts w:ascii="Arial" w:hAnsi="Arial" w:cs="Arial"/>
          <w:szCs w:val="24"/>
        </w:rPr>
        <w:t>assessment</w:t>
      </w:r>
      <w:r w:rsidR="007401C8" w:rsidRPr="00AF2882">
        <w:rPr>
          <w:rFonts w:ascii="Arial" w:hAnsi="Arial" w:cs="Arial"/>
          <w:szCs w:val="24"/>
        </w:rPr>
        <w:t>.</w:t>
      </w:r>
      <w:r w:rsidR="00D1418E">
        <w:rPr>
          <w:rFonts w:ascii="Arial" w:hAnsi="Arial" w:cs="Arial"/>
          <w:szCs w:val="24"/>
        </w:rPr>
        <w:t xml:space="preserve"> </w:t>
      </w:r>
    </w:p>
    <w:p w:rsidR="004F67ED" w:rsidRDefault="004F67ED" w:rsidP="007401C8">
      <w:pPr>
        <w:pStyle w:val="Bullets"/>
        <w:numPr>
          <w:ilvl w:val="0"/>
          <w:numId w:val="0"/>
        </w:numPr>
        <w:ind w:left="720"/>
        <w:rPr>
          <w:rFonts w:ascii="Arial" w:hAnsi="Arial" w:cs="Arial"/>
          <w:szCs w:val="24"/>
        </w:rPr>
      </w:pPr>
    </w:p>
    <w:p w:rsidR="00B179BB" w:rsidRDefault="004F67ED" w:rsidP="007401C8">
      <w:pPr>
        <w:pStyle w:val="Bullets"/>
        <w:numPr>
          <w:ilvl w:val="0"/>
          <w:numId w:val="0"/>
        </w:numPr>
        <w:ind w:left="720"/>
        <w:rPr>
          <w:rFonts w:ascii="Arial" w:hAnsi="Arial" w:cs="Arial"/>
          <w:szCs w:val="24"/>
        </w:rPr>
      </w:pPr>
      <w:r>
        <w:rPr>
          <w:rFonts w:ascii="Arial" w:hAnsi="Arial" w:cs="Arial"/>
          <w:szCs w:val="24"/>
        </w:rPr>
        <w:t>D</w:t>
      </w:r>
      <w:r w:rsidR="00D1418E">
        <w:rPr>
          <w:rFonts w:ascii="Arial" w:hAnsi="Arial" w:cs="Arial"/>
          <w:szCs w:val="24"/>
        </w:rPr>
        <w:t>iscuss contradictions between the accounts and articulate their evaluation in a logical way</w:t>
      </w:r>
      <w:r>
        <w:rPr>
          <w:rFonts w:ascii="Arial" w:hAnsi="Arial" w:cs="Arial"/>
          <w:szCs w:val="24"/>
        </w:rPr>
        <w:t>.</w:t>
      </w:r>
    </w:p>
    <w:p w:rsidR="004F67ED" w:rsidRPr="00AF2882" w:rsidRDefault="004F67ED" w:rsidP="007401C8">
      <w:pPr>
        <w:pStyle w:val="Bullets"/>
        <w:numPr>
          <w:ilvl w:val="0"/>
          <w:numId w:val="0"/>
        </w:numPr>
        <w:ind w:left="720"/>
        <w:rPr>
          <w:rFonts w:ascii="Arial" w:hAnsi="Arial" w:cs="Arial"/>
          <w:szCs w:val="24"/>
        </w:rPr>
      </w:pPr>
      <w:r>
        <w:rPr>
          <w:rFonts w:ascii="Arial" w:hAnsi="Arial" w:cs="Arial"/>
          <w:szCs w:val="24"/>
        </w:rPr>
        <w:tab/>
        <w:t>Talking chips exercise and notes</w:t>
      </w:r>
    </w:p>
    <w:p w:rsidR="00B179BB" w:rsidRPr="00AF2882" w:rsidRDefault="00B179BB">
      <w:pPr>
        <w:rPr>
          <w:rFonts w:ascii="Arial" w:hAnsi="Arial" w:cs="Arial"/>
        </w:rPr>
      </w:pPr>
    </w:p>
    <w:p w:rsidR="00CB3E09" w:rsidRPr="00AF2882" w:rsidRDefault="00B179BB" w:rsidP="00CB3E09">
      <w:pPr>
        <w:autoSpaceDE w:val="0"/>
        <w:autoSpaceDN w:val="0"/>
        <w:adjustRightInd w:val="0"/>
        <w:rPr>
          <w:rFonts w:ascii="Arial" w:hAnsi="Arial" w:cs="Arial"/>
          <w:b/>
        </w:rPr>
      </w:pPr>
      <w:r w:rsidRPr="00AF2882">
        <w:rPr>
          <w:rFonts w:ascii="Arial" w:hAnsi="Arial" w:cs="Arial"/>
          <w:b/>
        </w:rPr>
        <w:t>Curriculum Standard(s):</w:t>
      </w:r>
    </w:p>
    <w:p w:rsidR="00DD1346" w:rsidRPr="004419FE" w:rsidRDefault="004419FE" w:rsidP="004419FE">
      <w:pPr>
        <w:pStyle w:val="ListParagraph"/>
        <w:numPr>
          <w:ilvl w:val="0"/>
          <w:numId w:val="2"/>
          <w:numberingChange w:id="6" w:author="Gayle Thieman" w:date="2011-08-13T21:23:00Z" w:original=""/>
        </w:numPr>
        <w:rPr>
          <w:rFonts w:ascii="Arial" w:hAnsi="Arial" w:cs="Arial"/>
        </w:rPr>
      </w:pPr>
      <w:r w:rsidRPr="004419FE">
        <w:rPr>
          <w:rFonts w:ascii="Arial" w:hAnsi="Arial" w:cs="Arial"/>
        </w:rPr>
        <w:t>SS.HS.HS.04 Understand how contemporary perspectives affect historical interpretation.</w:t>
      </w:r>
      <w:r w:rsidR="00DD1346" w:rsidRPr="004419FE">
        <w:rPr>
          <w:rFonts w:ascii="Arial" w:hAnsi="Arial" w:cs="Arial"/>
        </w:rPr>
        <w:t xml:space="preserve"> </w:t>
      </w:r>
    </w:p>
    <w:p w:rsidR="004419FE" w:rsidRPr="004419FE" w:rsidRDefault="004419FE" w:rsidP="004419FE">
      <w:pPr>
        <w:autoSpaceDE w:val="0"/>
        <w:autoSpaceDN w:val="0"/>
        <w:adjustRightInd w:val="0"/>
        <w:ind w:left="720"/>
        <w:rPr>
          <w:rFonts w:ascii="Arial" w:hAnsi="Arial" w:cs="Arial"/>
        </w:rPr>
      </w:pPr>
      <w:r w:rsidRPr="004419FE">
        <w:rPr>
          <w:rFonts w:ascii="Arial" w:hAnsi="Arial" w:cs="Arial"/>
        </w:rPr>
        <w:t>SS.HS.HS.07 Understand the causes, characteristics, and impact of political, economic, and social</w:t>
      </w:r>
      <w:r>
        <w:rPr>
          <w:rFonts w:ascii="Arial" w:hAnsi="Arial" w:cs="Arial"/>
        </w:rPr>
        <w:t xml:space="preserve"> </w:t>
      </w:r>
      <w:r w:rsidRPr="004419FE">
        <w:rPr>
          <w:rFonts w:ascii="Arial" w:hAnsi="Arial" w:cs="Arial"/>
        </w:rPr>
        <w:t>developments in Oregon state history</w:t>
      </w:r>
    </w:p>
    <w:p w:rsidR="00DD1346" w:rsidRPr="00AF2882" w:rsidRDefault="00DD1346" w:rsidP="00DD1346">
      <w:pPr>
        <w:autoSpaceDE w:val="0"/>
        <w:autoSpaceDN w:val="0"/>
        <w:adjustRightInd w:val="0"/>
        <w:ind w:left="720"/>
        <w:rPr>
          <w:rFonts w:ascii="Arial" w:hAnsi="Arial" w:cs="Arial"/>
        </w:rPr>
      </w:pPr>
    </w:p>
    <w:p w:rsidR="00B179BB" w:rsidRPr="00AF2882" w:rsidRDefault="00B179BB">
      <w:pPr>
        <w:rPr>
          <w:rFonts w:ascii="Arial" w:hAnsi="Arial" w:cs="Arial"/>
        </w:rPr>
      </w:pPr>
    </w:p>
    <w:p w:rsidR="00120362" w:rsidRPr="00AF2882" w:rsidRDefault="00B179BB">
      <w:pPr>
        <w:rPr>
          <w:rFonts w:ascii="Arial" w:hAnsi="Arial" w:cs="Arial"/>
          <w:b/>
        </w:rPr>
      </w:pPr>
      <w:r w:rsidRPr="00AF2882">
        <w:rPr>
          <w:rFonts w:ascii="Arial" w:hAnsi="Arial" w:cs="Arial"/>
          <w:b/>
        </w:rPr>
        <w:t>Materials Needed:</w:t>
      </w:r>
    </w:p>
    <w:p w:rsidR="00C94B88" w:rsidRPr="00AF2882" w:rsidRDefault="00120362">
      <w:pPr>
        <w:rPr>
          <w:rFonts w:ascii="Arial" w:hAnsi="Arial" w:cs="Arial"/>
        </w:rPr>
      </w:pPr>
      <w:r w:rsidRPr="00AF2882">
        <w:rPr>
          <w:rFonts w:ascii="Arial" w:hAnsi="Arial" w:cs="Arial"/>
          <w:b/>
        </w:rPr>
        <w:tab/>
      </w:r>
      <w:r w:rsidRPr="00AF2882">
        <w:rPr>
          <w:rFonts w:ascii="Arial" w:hAnsi="Arial" w:cs="Arial"/>
        </w:rPr>
        <w:t>FOR THE CLASS</w:t>
      </w:r>
      <w:r w:rsidR="00DD1346" w:rsidRPr="00AF2882">
        <w:rPr>
          <w:rFonts w:ascii="Arial" w:hAnsi="Arial" w:cs="Arial"/>
        </w:rPr>
        <w:t>:</w:t>
      </w:r>
      <w:ins w:id="7" w:author="Gayle Thieman" w:date="2011-08-13T21:34:00Z">
        <w:r w:rsidR="006B6C6F">
          <w:rPr>
            <w:rFonts w:ascii="Arial" w:hAnsi="Arial" w:cs="Arial"/>
          </w:rPr>
          <w:t xml:space="preserve">  </w:t>
        </w:r>
        <w:proofErr w:type="gramStart"/>
        <w:r w:rsidR="006B6C6F">
          <w:rPr>
            <w:rFonts w:ascii="Arial" w:hAnsi="Arial" w:cs="Arial"/>
          </w:rPr>
          <w:t>Excellent  resources</w:t>
        </w:r>
      </w:ins>
      <w:proofErr w:type="gramEnd"/>
    </w:p>
    <w:p w:rsidR="00650E0F" w:rsidRPr="00AF2882" w:rsidRDefault="00650E0F">
      <w:pPr>
        <w:rPr>
          <w:rFonts w:ascii="Arial" w:hAnsi="Arial" w:cs="Arial"/>
        </w:rPr>
      </w:pPr>
      <w:r w:rsidRPr="00AF2882">
        <w:rPr>
          <w:rFonts w:ascii="Arial" w:hAnsi="Arial" w:cs="Arial"/>
        </w:rPr>
        <w:tab/>
        <w:t>Map of Portland with Vanport highlighted</w:t>
      </w:r>
    </w:p>
    <w:p w:rsidR="00650E0F" w:rsidRPr="00AF2882" w:rsidRDefault="00650E0F">
      <w:pPr>
        <w:rPr>
          <w:rFonts w:ascii="Arial" w:hAnsi="Arial" w:cs="Arial"/>
        </w:rPr>
      </w:pPr>
    </w:p>
    <w:p w:rsidR="009F6B4C" w:rsidRDefault="007401C8" w:rsidP="007401C8">
      <w:pPr>
        <w:ind w:left="720"/>
        <w:rPr>
          <w:rFonts w:ascii="Arial" w:hAnsi="Arial" w:cs="Arial"/>
        </w:rPr>
      </w:pPr>
      <w:r w:rsidRPr="00AF2882">
        <w:rPr>
          <w:rFonts w:ascii="Arial" w:hAnsi="Arial" w:cs="Arial"/>
        </w:rPr>
        <w:t xml:space="preserve">Vanport Documentary part 1 (7:35) </w:t>
      </w:r>
    </w:p>
    <w:p w:rsidR="00DD1346" w:rsidRDefault="00851FB2" w:rsidP="007401C8">
      <w:pPr>
        <w:ind w:left="720"/>
        <w:rPr>
          <w:rFonts w:ascii="Arial" w:hAnsi="Arial" w:cs="Arial"/>
        </w:rPr>
      </w:pPr>
      <w:hyperlink r:id="rId5" w:history="1">
        <w:r w:rsidR="009F6B4C" w:rsidRPr="00DC7D03">
          <w:rPr>
            <w:rStyle w:val="Hyperlink"/>
            <w:rFonts w:ascii="Arial" w:hAnsi="Arial" w:cs="Arial"/>
          </w:rPr>
          <w:t>http://www.youtube.com/watch?v=Bvqf4ZRLxDQ&amp;feature=related</w:t>
        </w:r>
      </w:hyperlink>
    </w:p>
    <w:p w:rsidR="00650E0F" w:rsidRPr="00AF2882" w:rsidRDefault="00650E0F">
      <w:pPr>
        <w:rPr>
          <w:rFonts w:ascii="Arial" w:hAnsi="Arial" w:cs="Arial"/>
        </w:rPr>
      </w:pPr>
    </w:p>
    <w:p w:rsidR="00F33BD8" w:rsidRPr="00AF2882" w:rsidRDefault="0058263A">
      <w:pPr>
        <w:rPr>
          <w:rFonts w:ascii="Arial" w:hAnsi="Arial" w:cs="Arial"/>
        </w:rPr>
      </w:pPr>
      <w:r w:rsidRPr="00AF2882">
        <w:rPr>
          <w:rFonts w:ascii="Arial" w:hAnsi="Arial" w:cs="Arial"/>
        </w:rPr>
        <w:tab/>
      </w:r>
      <w:r w:rsidR="007401C8" w:rsidRPr="00AF2882">
        <w:rPr>
          <w:rFonts w:ascii="Arial" w:hAnsi="Arial" w:cs="Arial"/>
        </w:rPr>
        <w:t>Vanport Documentary part 2 (7:47)</w:t>
      </w:r>
    </w:p>
    <w:p w:rsidR="00DD1346" w:rsidRPr="00AF2882" w:rsidRDefault="00851FB2" w:rsidP="00DD1346">
      <w:pPr>
        <w:pStyle w:val="LessonBody"/>
        <w:ind w:left="720"/>
        <w:rPr>
          <w:rStyle w:val="Hyperlink"/>
          <w:szCs w:val="24"/>
        </w:rPr>
      </w:pPr>
      <w:hyperlink r:id="rId6" w:history="1">
        <w:r w:rsidR="007401C8" w:rsidRPr="00AF2882">
          <w:rPr>
            <w:rStyle w:val="Hyperlink"/>
            <w:rFonts w:ascii="Arial" w:hAnsi="Arial" w:cs="Arial"/>
            <w:szCs w:val="24"/>
          </w:rPr>
          <w:t>http://www.youtube.com/watch?v=LzqsM8TgQvY&amp;feature=related</w:t>
        </w:r>
      </w:hyperlink>
    </w:p>
    <w:p w:rsidR="00650E0F" w:rsidRPr="00AF2882" w:rsidRDefault="00650E0F" w:rsidP="00EB55E9">
      <w:pPr>
        <w:pStyle w:val="LessonBody"/>
        <w:rPr>
          <w:rStyle w:val="Hyperlink"/>
        </w:rPr>
      </w:pPr>
    </w:p>
    <w:p w:rsidR="007401C8" w:rsidRPr="00AF2882" w:rsidRDefault="00EB55E9" w:rsidP="00EB55E9">
      <w:pPr>
        <w:pStyle w:val="LessonBody"/>
        <w:rPr>
          <w:rStyle w:val="Hyperlink"/>
        </w:rPr>
      </w:pPr>
      <w:r w:rsidRPr="00AF2882">
        <w:rPr>
          <w:rStyle w:val="Hyperlink"/>
          <w:rFonts w:ascii="Arial" w:hAnsi="Arial" w:cs="Arial"/>
          <w:szCs w:val="24"/>
          <w:u w:val="none"/>
        </w:rPr>
        <w:tab/>
      </w:r>
      <w:r w:rsidRPr="00AF2882">
        <w:rPr>
          <w:rStyle w:val="Hyperlink"/>
          <w:rFonts w:ascii="Arial" w:hAnsi="Arial" w:cs="Arial"/>
          <w:color w:val="auto"/>
          <w:szCs w:val="24"/>
          <w:u w:val="none"/>
        </w:rPr>
        <w:t>Vanport</w:t>
      </w:r>
      <w:r w:rsidR="00650E0F" w:rsidRPr="00AF2882">
        <w:rPr>
          <w:rStyle w:val="Hyperlink"/>
          <w:rFonts w:ascii="Arial" w:hAnsi="Arial" w:cs="Arial"/>
          <w:color w:val="auto"/>
          <w:szCs w:val="24"/>
          <w:u w:val="none"/>
        </w:rPr>
        <w:t>’</w:t>
      </w:r>
      <w:r w:rsidRPr="00AF2882">
        <w:rPr>
          <w:rStyle w:val="Hyperlink"/>
          <w:rFonts w:ascii="Arial" w:hAnsi="Arial" w:cs="Arial"/>
          <w:color w:val="auto"/>
          <w:szCs w:val="24"/>
          <w:u w:val="none"/>
        </w:rPr>
        <w:t>s forgotten voices (9:41)</w:t>
      </w:r>
    </w:p>
    <w:p w:rsidR="007401C8" w:rsidRPr="00AF2882" w:rsidRDefault="007401C8" w:rsidP="00DD1346">
      <w:pPr>
        <w:pStyle w:val="LessonBody"/>
        <w:ind w:left="720"/>
        <w:rPr>
          <w:rStyle w:val="Hyperlink"/>
        </w:rPr>
      </w:pPr>
      <w:r w:rsidRPr="00AF2882">
        <w:rPr>
          <w:rStyle w:val="Hyperlink"/>
          <w:rFonts w:ascii="Arial" w:hAnsi="Arial" w:cs="Arial"/>
          <w:szCs w:val="24"/>
        </w:rPr>
        <w:t>http://www.youtube.com/watch?v=tb_kW0oy4GI&amp;feature=related</w:t>
      </w:r>
    </w:p>
    <w:p w:rsidR="007401C8" w:rsidRPr="00AF2882" w:rsidRDefault="007401C8" w:rsidP="00DD1346">
      <w:pPr>
        <w:pStyle w:val="LessonBody"/>
        <w:ind w:left="720"/>
        <w:rPr>
          <w:rStyle w:val="Hyperlink"/>
        </w:rPr>
      </w:pPr>
    </w:p>
    <w:p w:rsidR="00F33BD8" w:rsidRPr="00AF2882" w:rsidRDefault="00F33BD8" w:rsidP="0058263A">
      <w:pPr>
        <w:pStyle w:val="LessonBody"/>
        <w:ind w:left="720"/>
        <w:rPr>
          <w:rStyle w:val="Hyperlink"/>
        </w:rPr>
      </w:pPr>
    </w:p>
    <w:p w:rsidR="00DD1346" w:rsidRPr="00AF2882" w:rsidRDefault="00DD1346" w:rsidP="0058263A">
      <w:pPr>
        <w:pStyle w:val="LessonBody"/>
        <w:ind w:left="720"/>
        <w:rPr>
          <w:rFonts w:ascii="Arial" w:hAnsi="Arial" w:cs="Arial"/>
          <w:color w:val="0000FF"/>
          <w:szCs w:val="24"/>
        </w:rPr>
      </w:pPr>
      <w:r w:rsidRPr="00AF2882">
        <w:rPr>
          <w:rStyle w:val="Hyperlink"/>
          <w:rFonts w:ascii="Arial" w:hAnsi="Arial" w:cs="Arial"/>
          <w:color w:val="auto"/>
          <w:szCs w:val="24"/>
          <w:u w:val="none"/>
        </w:rPr>
        <w:t xml:space="preserve">FOR EACH STUDENT: </w:t>
      </w:r>
      <w:r w:rsidR="00101A13" w:rsidRPr="00AF2882">
        <w:rPr>
          <w:rStyle w:val="Hyperlink"/>
          <w:rFonts w:ascii="Arial" w:hAnsi="Arial" w:cs="Arial"/>
          <w:color w:val="auto"/>
          <w:szCs w:val="24"/>
          <w:u w:val="none"/>
        </w:rPr>
        <w:t xml:space="preserve"> viewing guide/FMI  </w:t>
      </w:r>
    </w:p>
    <w:p w:rsidR="002A07E7" w:rsidRPr="00AF2882" w:rsidRDefault="002A07E7" w:rsidP="00F33BD8">
      <w:pPr>
        <w:ind w:left="720"/>
        <w:rPr>
          <w:rFonts w:ascii="Arial" w:hAnsi="Arial" w:cs="Arial"/>
        </w:rPr>
      </w:pPr>
    </w:p>
    <w:p w:rsidR="003D7926" w:rsidRPr="00AF2882" w:rsidRDefault="00B179BB">
      <w:pPr>
        <w:rPr>
          <w:rFonts w:ascii="Arial" w:hAnsi="Arial" w:cs="Arial"/>
          <w:b/>
        </w:rPr>
      </w:pPr>
      <w:r w:rsidRPr="00AF2882">
        <w:rPr>
          <w:rFonts w:ascii="Arial" w:hAnsi="Arial" w:cs="Arial"/>
          <w:b/>
        </w:rPr>
        <w:t>Background knowledge or skills students need prior to lesson:</w:t>
      </w:r>
      <w:r w:rsidR="003D7926" w:rsidRPr="00AF2882">
        <w:rPr>
          <w:rFonts w:ascii="Arial" w:hAnsi="Arial" w:cs="Arial"/>
          <w:b/>
        </w:rPr>
        <w:t xml:space="preserve">  </w:t>
      </w:r>
    </w:p>
    <w:p w:rsidR="009F6B4C" w:rsidRDefault="009F6B4C">
      <w:pPr>
        <w:rPr>
          <w:rFonts w:ascii="Arial" w:hAnsi="Arial" w:cs="Arial"/>
        </w:rPr>
      </w:pPr>
    </w:p>
    <w:p w:rsidR="009F6B4C" w:rsidRDefault="00EB55E9">
      <w:pPr>
        <w:rPr>
          <w:rFonts w:ascii="Arial" w:hAnsi="Arial" w:cs="Arial"/>
        </w:rPr>
      </w:pPr>
      <w:proofErr w:type="gramStart"/>
      <w:r w:rsidRPr="00AF2882">
        <w:rPr>
          <w:rFonts w:ascii="Arial" w:hAnsi="Arial" w:cs="Arial"/>
        </w:rPr>
        <w:t>A</w:t>
      </w:r>
      <w:r w:rsidR="00101A13" w:rsidRPr="00AF2882">
        <w:rPr>
          <w:rFonts w:ascii="Arial" w:hAnsi="Arial" w:cs="Arial"/>
        </w:rPr>
        <w:t>n understanding of segregation in</w:t>
      </w:r>
      <w:r w:rsidR="0058263A" w:rsidRPr="00AF2882">
        <w:rPr>
          <w:rFonts w:ascii="Arial" w:hAnsi="Arial" w:cs="Arial"/>
        </w:rPr>
        <w:t xml:space="preserve"> </w:t>
      </w:r>
      <w:r w:rsidR="00101A13" w:rsidRPr="00AF2882">
        <w:rPr>
          <w:rFonts w:ascii="Arial" w:hAnsi="Arial" w:cs="Arial"/>
        </w:rPr>
        <w:t>the United States at the beginning of WWII</w:t>
      </w:r>
      <w:r w:rsidR="009F6B4C">
        <w:rPr>
          <w:rFonts w:ascii="Arial" w:hAnsi="Arial" w:cs="Arial"/>
        </w:rPr>
        <w:t xml:space="preserve"> from segregation lesson in this unit</w:t>
      </w:r>
      <w:r w:rsidR="00101A13" w:rsidRPr="00AF2882">
        <w:rPr>
          <w:rFonts w:ascii="Arial" w:hAnsi="Arial" w:cs="Arial"/>
        </w:rPr>
        <w:t>.</w:t>
      </w:r>
      <w:proofErr w:type="gramEnd"/>
    </w:p>
    <w:p w:rsidR="009F6B4C" w:rsidRDefault="009F6B4C">
      <w:pPr>
        <w:rPr>
          <w:rFonts w:ascii="Arial" w:hAnsi="Arial" w:cs="Arial"/>
        </w:rPr>
      </w:pPr>
    </w:p>
    <w:p w:rsidR="00B179BB" w:rsidRPr="00AF2882" w:rsidRDefault="00101A13">
      <w:pPr>
        <w:rPr>
          <w:rFonts w:ascii="Arial" w:hAnsi="Arial" w:cs="Arial"/>
        </w:rPr>
      </w:pPr>
      <w:r w:rsidRPr="00AF2882">
        <w:rPr>
          <w:rFonts w:ascii="Arial" w:hAnsi="Arial" w:cs="Arial"/>
        </w:rPr>
        <w:t xml:space="preserve"> </w:t>
      </w:r>
      <w:proofErr w:type="gramStart"/>
      <w:r w:rsidRPr="00AF2882">
        <w:rPr>
          <w:rFonts w:ascii="Arial" w:hAnsi="Arial" w:cs="Arial"/>
        </w:rPr>
        <w:t>An understanding of the changes in the work force due to the war effort</w:t>
      </w:r>
      <w:r w:rsidR="009F6B4C">
        <w:rPr>
          <w:rFonts w:ascii="Arial" w:hAnsi="Arial" w:cs="Arial"/>
        </w:rPr>
        <w:t xml:space="preserve"> from double v campaign lesson in this unit</w:t>
      </w:r>
      <w:r w:rsidRPr="00AF2882">
        <w:rPr>
          <w:rFonts w:ascii="Arial" w:hAnsi="Arial" w:cs="Arial"/>
        </w:rPr>
        <w:t>.</w:t>
      </w:r>
      <w:proofErr w:type="gramEnd"/>
    </w:p>
    <w:p w:rsidR="00101A13" w:rsidRPr="00AF2882" w:rsidRDefault="00101A13">
      <w:pPr>
        <w:rPr>
          <w:rFonts w:ascii="Arial" w:hAnsi="Arial" w:cs="Arial"/>
        </w:rPr>
      </w:pPr>
    </w:p>
    <w:p w:rsidR="00120362" w:rsidRPr="00AF2882" w:rsidRDefault="00B179BB">
      <w:pPr>
        <w:rPr>
          <w:rFonts w:ascii="Arial" w:hAnsi="Arial" w:cs="Arial"/>
        </w:rPr>
      </w:pPr>
      <w:r w:rsidRPr="00AF2882">
        <w:rPr>
          <w:rFonts w:ascii="Arial" w:hAnsi="Arial" w:cs="Arial"/>
          <w:b/>
        </w:rPr>
        <w:t>Procedures:</w:t>
      </w:r>
      <w:r w:rsidRPr="00AF2882">
        <w:rPr>
          <w:rFonts w:ascii="Arial" w:hAnsi="Arial" w:cs="Arial"/>
        </w:rPr>
        <w:t xml:space="preserve">  </w:t>
      </w:r>
    </w:p>
    <w:p w:rsidR="00A35335" w:rsidRPr="00AF2882" w:rsidRDefault="00A35335" w:rsidP="00120362">
      <w:pPr>
        <w:pStyle w:val="LessonBody"/>
        <w:rPr>
          <w:rFonts w:ascii="Arial" w:hAnsi="Arial" w:cs="Arial"/>
          <w:szCs w:val="24"/>
        </w:rPr>
      </w:pPr>
    </w:p>
    <w:p w:rsidR="00E571CC" w:rsidRPr="00AF2882" w:rsidRDefault="00A35335" w:rsidP="005478A7">
      <w:pPr>
        <w:rPr>
          <w:rFonts w:ascii="Arial" w:hAnsi="Arial" w:cs="Arial"/>
        </w:rPr>
      </w:pPr>
      <w:r w:rsidRPr="00AF2882">
        <w:rPr>
          <w:rFonts w:ascii="Arial" w:hAnsi="Arial" w:cs="Arial"/>
          <w:b/>
        </w:rPr>
        <w:t>Hook or Introduction</w:t>
      </w:r>
      <w:r w:rsidR="005478A7" w:rsidRPr="00AF2882">
        <w:rPr>
          <w:rFonts w:ascii="Arial" w:hAnsi="Arial" w:cs="Arial"/>
        </w:rPr>
        <w:t xml:space="preserve"> </w:t>
      </w:r>
      <w:r w:rsidR="005D23CA" w:rsidRPr="00AF2882">
        <w:rPr>
          <w:rFonts w:ascii="Arial" w:hAnsi="Arial" w:cs="Arial"/>
        </w:rPr>
        <w:t xml:space="preserve">Bell work will display a map of northern Portland </w:t>
      </w:r>
      <w:r w:rsidR="009F6B4C">
        <w:rPr>
          <w:rFonts w:ascii="Arial" w:hAnsi="Arial" w:cs="Arial"/>
        </w:rPr>
        <w:t xml:space="preserve">on the document camera </w:t>
      </w:r>
      <w:del w:id="8" w:author="Gayle Thieman" w:date="2011-08-13T21:23:00Z">
        <w:r w:rsidR="009F6B4C" w:rsidDel="00F466A0">
          <w:rPr>
            <w:rFonts w:ascii="Arial" w:hAnsi="Arial" w:cs="Arial"/>
          </w:rPr>
          <w:delText xml:space="preserve">the following </w:delText>
        </w:r>
      </w:del>
      <w:r w:rsidR="005D23CA" w:rsidRPr="00AF2882">
        <w:rPr>
          <w:rFonts w:ascii="Arial" w:hAnsi="Arial" w:cs="Arial"/>
        </w:rPr>
        <w:t xml:space="preserve">with a circle around the old Vanport location with </w:t>
      </w:r>
      <w:r w:rsidR="009F6B4C">
        <w:rPr>
          <w:rFonts w:ascii="Arial" w:hAnsi="Arial" w:cs="Arial"/>
        </w:rPr>
        <w:t>writing prompt:</w:t>
      </w:r>
    </w:p>
    <w:p w:rsidR="00E571CC" w:rsidRPr="00AF2882" w:rsidRDefault="00E571CC" w:rsidP="005478A7">
      <w:pPr>
        <w:rPr>
          <w:rFonts w:ascii="Arial" w:hAnsi="Arial" w:cs="Arial"/>
        </w:rPr>
      </w:pPr>
    </w:p>
    <w:p w:rsidR="00A35335" w:rsidRPr="00AF2882" w:rsidRDefault="005D23CA" w:rsidP="005478A7">
      <w:pPr>
        <w:rPr>
          <w:rFonts w:ascii="Arial" w:hAnsi="Arial" w:cs="Arial"/>
        </w:rPr>
      </w:pPr>
      <w:r w:rsidRPr="00AF2882">
        <w:rPr>
          <w:rFonts w:ascii="Arial" w:hAnsi="Arial" w:cs="Arial"/>
        </w:rPr>
        <w:t>“This used to be Oregon’s second largest city</w:t>
      </w:r>
      <w:r w:rsidR="00E571CC" w:rsidRPr="00AF2882">
        <w:rPr>
          <w:rFonts w:ascii="Arial" w:hAnsi="Arial" w:cs="Arial"/>
        </w:rPr>
        <w:t xml:space="preserve"> and home to the majority of its African American community,</w:t>
      </w:r>
      <w:r w:rsidRPr="00AF2882">
        <w:rPr>
          <w:rFonts w:ascii="Arial" w:hAnsi="Arial" w:cs="Arial"/>
        </w:rPr>
        <w:t xml:space="preserve"> w</w:t>
      </w:r>
      <w:r w:rsidR="00E571CC" w:rsidRPr="00AF2882">
        <w:rPr>
          <w:rFonts w:ascii="Arial" w:hAnsi="Arial" w:cs="Arial"/>
        </w:rPr>
        <w:t>hat do you think happened to it? What are the different forces that could cause a city of 40,000 people to disappear? Find a partner and discuss the possibilities</w:t>
      </w:r>
      <w:r w:rsidR="009F6B4C">
        <w:rPr>
          <w:rFonts w:ascii="Arial" w:hAnsi="Arial" w:cs="Arial"/>
        </w:rPr>
        <w:t>,</w:t>
      </w:r>
      <w:r w:rsidR="00E571CC" w:rsidRPr="00AF2882">
        <w:rPr>
          <w:rFonts w:ascii="Arial" w:hAnsi="Arial" w:cs="Arial"/>
        </w:rPr>
        <w:t xml:space="preserve"> you have 10 minutes to come up with at least 4 </w:t>
      </w:r>
      <w:r w:rsidR="009F6B4C">
        <w:rPr>
          <w:rFonts w:ascii="Arial" w:hAnsi="Arial" w:cs="Arial"/>
        </w:rPr>
        <w:t>Ideas</w:t>
      </w:r>
      <w:r w:rsidR="00E571CC" w:rsidRPr="00AF2882">
        <w:rPr>
          <w:rFonts w:ascii="Arial" w:hAnsi="Arial" w:cs="Arial"/>
        </w:rPr>
        <w:t>.”</w:t>
      </w:r>
    </w:p>
    <w:p w:rsidR="00A35335" w:rsidRPr="00AF2882" w:rsidRDefault="00A35335" w:rsidP="00120362">
      <w:pPr>
        <w:pStyle w:val="LessonBody"/>
        <w:rPr>
          <w:rFonts w:ascii="Arial" w:hAnsi="Arial" w:cs="Arial"/>
          <w:szCs w:val="24"/>
        </w:rPr>
      </w:pPr>
    </w:p>
    <w:p w:rsidR="00120362" w:rsidRPr="00AF2882" w:rsidRDefault="00310C5B" w:rsidP="00120362">
      <w:pPr>
        <w:pStyle w:val="LessonBody"/>
        <w:rPr>
          <w:rFonts w:ascii="Arial" w:hAnsi="Arial" w:cs="Arial"/>
          <w:szCs w:val="24"/>
        </w:rPr>
      </w:pPr>
      <w:r w:rsidRPr="00AF2882">
        <w:rPr>
          <w:rFonts w:ascii="Arial" w:hAnsi="Arial" w:cs="Arial"/>
          <w:b/>
          <w:szCs w:val="24"/>
        </w:rPr>
        <w:t>Step 1</w:t>
      </w:r>
      <w:r w:rsidR="00ED1735" w:rsidRPr="00AF2882">
        <w:rPr>
          <w:rFonts w:ascii="Arial" w:hAnsi="Arial" w:cs="Arial"/>
          <w:b/>
          <w:szCs w:val="24"/>
        </w:rPr>
        <w:t>.</w:t>
      </w:r>
      <w:r w:rsidR="00D85E6E">
        <w:rPr>
          <w:rFonts w:ascii="Arial" w:hAnsi="Arial" w:cs="Arial"/>
          <w:b/>
          <w:szCs w:val="24"/>
        </w:rPr>
        <w:tab/>
      </w:r>
      <w:r w:rsidR="00A34465" w:rsidRPr="00AF2882">
        <w:rPr>
          <w:rFonts w:ascii="Arial" w:hAnsi="Arial" w:cs="Arial"/>
          <w:szCs w:val="24"/>
        </w:rPr>
        <w:t xml:space="preserve"> </w:t>
      </w:r>
      <w:r w:rsidR="002B22F7" w:rsidRPr="00AF2882">
        <w:rPr>
          <w:rFonts w:ascii="Arial" w:hAnsi="Arial" w:cs="Arial"/>
          <w:szCs w:val="24"/>
        </w:rPr>
        <w:t xml:space="preserve">Have pairs report out on possible situations that could have resulted in the disappearance of a large city. Create a class list of all the possibilities and have the students classify the types of events </w:t>
      </w:r>
      <w:r w:rsidR="00C83D9D" w:rsidRPr="00AF2882">
        <w:rPr>
          <w:rFonts w:ascii="Arial" w:hAnsi="Arial" w:cs="Arial"/>
          <w:szCs w:val="24"/>
        </w:rPr>
        <w:t>(find a frame) probable grouping</w:t>
      </w:r>
      <w:r w:rsidR="009F6B4C">
        <w:rPr>
          <w:rFonts w:ascii="Arial" w:hAnsi="Arial" w:cs="Arial"/>
          <w:szCs w:val="24"/>
        </w:rPr>
        <w:t>s</w:t>
      </w:r>
      <w:r w:rsidR="00C83D9D" w:rsidRPr="00AF2882">
        <w:rPr>
          <w:rFonts w:ascii="Arial" w:hAnsi="Arial" w:cs="Arial"/>
          <w:szCs w:val="24"/>
        </w:rPr>
        <w:t xml:space="preserve"> could include natural disaster, human conflict/war, supernatural, economic. After the items are categorized to the class’ satisfaction, re-iterate the essential understanding that conflict is a force of social change but it’s not the only force. </w:t>
      </w:r>
      <w:r w:rsidR="00820911" w:rsidRPr="00AF2882">
        <w:rPr>
          <w:rFonts w:ascii="Arial" w:hAnsi="Arial" w:cs="Arial"/>
          <w:szCs w:val="24"/>
        </w:rPr>
        <w:t>(20 minutes)</w:t>
      </w:r>
    </w:p>
    <w:p w:rsidR="00E571CC" w:rsidRPr="00AF2882" w:rsidRDefault="00E571CC" w:rsidP="00120362">
      <w:pPr>
        <w:pStyle w:val="LessonBody"/>
        <w:rPr>
          <w:rFonts w:ascii="Arial" w:hAnsi="Arial" w:cs="Arial"/>
          <w:szCs w:val="24"/>
        </w:rPr>
      </w:pPr>
    </w:p>
    <w:p w:rsidR="00C83D9D" w:rsidRPr="00AF2882" w:rsidRDefault="00310C5B" w:rsidP="002A07E7">
      <w:pPr>
        <w:pStyle w:val="LessonBody"/>
        <w:rPr>
          <w:rFonts w:ascii="Arial" w:hAnsi="Arial" w:cs="Arial"/>
          <w:szCs w:val="24"/>
        </w:rPr>
      </w:pPr>
      <w:r w:rsidRPr="00AF2882">
        <w:rPr>
          <w:rFonts w:ascii="Arial" w:hAnsi="Arial" w:cs="Arial"/>
          <w:b/>
          <w:szCs w:val="24"/>
        </w:rPr>
        <w:t>Step 2</w:t>
      </w:r>
      <w:r w:rsidR="00120362" w:rsidRPr="00AF2882">
        <w:rPr>
          <w:rFonts w:ascii="Arial" w:hAnsi="Arial" w:cs="Arial"/>
          <w:b/>
          <w:szCs w:val="24"/>
        </w:rPr>
        <w:t>:</w:t>
      </w:r>
      <w:r w:rsidR="00120362" w:rsidRPr="00AF2882">
        <w:rPr>
          <w:rFonts w:ascii="Arial" w:hAnsi="Arial" w:cs="Arial"/>
          <w:b/>
          <w:szCs w:val="24"/>
        </w:rPr>
        <w:tab/>
        <w:t xml:space="preserve"> </w:t>
      </w:r>
      <w:r w:rsidR="00C83D9D" w:rsidRPr="00AF2882">
        <w:rPr>
          <w:rFonts w:ascii="Arial" w:hAnsi="Arial" w:cs="Arial"/>
          <w:szCs w:val="24"/>
        </w:rPr>
        <w:t>Distribute the handout give</w:t>
      </w:r>
      <w:r w:rsidR="00AA057C" w:rsidRPr="00AF2882">
        <w:rPr>
          <w:rFonts w:ascii="Arial" w:hAnsi="Arial" w:cs="Arial"/>
          <w:szCs w:val="24"/>
        </w:rPr>
        <w:t xml:space="preserve"> a</w:t>
      </w:r>
      <w:r w:rsidR="00C83D9D" w:rsidRPr="00AF2882">
        <w:rPr>
          <w:rFonts w:ascii="Arial" w:hAnsi="Arial" w:cs="Arial"/>
          <w:szCs w:val="24"/>
        </w:rPr>
        <w:t xml:space="preserve"> brief description of the videos </w:t>
      </w:r>
      <w:r w:rsidR="00AA057C" w:rsidRPr="00AF2882">
        <w:rPr>
          <w:rFonts w:ascii="Arial" w:hAnsi="Arial" w:cs="Arial"/>
          <w:szCs w:val="24"/>
        </w:rPr>
        <w:t>read</w:t>
      </w:r>
      <w:r w:rsidR="00C83D9D" w:rsidRPr="00AF2882">
        <w:rPr>
          <w:rFonts w:ascii="Arial" w:hAnsi="Arial" w:cs="Arial"/>
          <w:szCs w:val="24"/>
        </w:rPr>
        <w:t xml:space="preserve"> the directions for the handout </w:t>
      </w:r>
      <w:r w:rsidR="00AA057C" w:rsidRPr="00AF2882">
        <w:rPr>
          <w:rFonts w:ascii="Arial" w:hAnsi="Arial" w:cs="Arial"/>
          <w:szCs w:val="24"/>
        </w:rPr>
        <w:t xml:space="preserve">ask for questions </w:t>
      </w:r>
      <w:r w:rsidR="00C83D9D" w:rsidRPr="00AF2882">
        <w:rPr>
          <w:rFonts w:ascii="Arial" w:hAnsi="Arial" w:cs="Arial"/>
          <w:szCs w:val="24"/>
        </w:rPr>
        <w:t>and then cold call a student to re-explain the directions</w:t>
      </w:r>
      <w:r w:rsidR="00820911" w:rsidRPr="00AF2882">
        <w:rPr>
          <w:rFonts w:ascii="Arial" w:hAnsi="Arial" w:cs="Arial"/>
          <w:szCs w:val="24"/>
        </w:rPr>
        <w:t xml:space="preserve"> (5 minutes)</w:t>
      </w:r>
      <w:ins w:id="9" w:author="Gayle Thieman" w:date="2011-08-13T21:24:00Z">
        <w:r w:rsidR="00F466A0">
          <w:rPr>
            <w:rFonts w:ascii="Arial" w:hAnsi="Arial" w:cs="Arial"/>
            <w:szCs w:val="24"/>
          </w:rPr>
          <w:t xml:space="preserve"> Give the prompt for media focus BEFORE showing the first video to cue students what to listen for</w:t>
        </w:r>
      </w:ins>
    </w:p>
    <w:p w:rsidR="00C83D9D" w:rsidRPr="00AF2882" w:rsidRDefault="00C83D9D" w:rsidP="002A07E7">
      <w:pPr>
        <w:pStyle w:val="LessonBody"/>
        <w:rPr>
          <w:rFonts w:ascii="Arial" w:hAnsi="Arial" w:cs="Arial"/>
          <w:szCs w:val="24"/>
        </w:rPr>
      </w:pPr>
    </w:p>
    <w:p w:rsidR="002A07E7" w:rsidRPr="00AF2882" w:rsidRDefault="00310C5B" w:rsidP="002A07E7">
      <w:pPr>
        <w:pStyle w:val="LessonBody"/>
        <w:rPr>
          <w:rFonts w:ascii="Arial" w:hAnsi="Arial" w:cs="Arial"/>
          <w:szCs w:val="24"/>
        </w:rPr>
      </w:pPr>
      <w:r w:rsidRPr="00AF2882">
        <w:rPr>
          <w:rFonts w:ascii="Arial" w:hAnsi="Arial" w:cs="Arial"/>
          <w:b/>
          <w:szCs w:val="24"/>
        </w:rPr>
        <w:t>Step 3</w:t>
      </w:r>
      <w:r w:rsidR="00120362" w:rsidRPr="00AF2882">
        <w:rPr>
          <w:rFonts w:ascii="Arial" w:hAnsi="Arial" w:cs="Arial"/>
          <w:b/>
          <w:szCs w:val="24"/>
        </w:rPr>
        <w:t>:</w:t>
      </w:r>
      <w:r w:rsidR="00120362" w:rsidRPr="00AF2882">
        <w:rPr>
          <w:rFonts w:ascii="Arial" w:hAnsi="Arial" w:cs="Arial"/>
          <w:szCs w:val="24"/>
        </w:rPr>
        <w:tab/>
        <w:t xml:space="preserve"> </w:t>
      </w:r>
      <w:r w:rsidR="0023463F" w:rsidRPr="00AF2882">
        <w:rPr>
          <w:rFonts w:ascii="Arial" w:hAnsi="Arial" w:cs="Arial"/>
          <w:szCs w:val="24"/>
        </w:rPr>
        <w:t>Show the first V</w:t>
      </w:r>
      <w:r w:rsidR="00820911" w:rsidRPr="00AF2882">
        <w:rPr>
          <w:rFonts w:ascii="Arial" w:hAnsi="Arial" w:cs="Arial"/>
          <w:szCs w:val="24"/>
        </w:rPr>
        <w:t>anport video</w:t>
      </w:r>
      <w:r w:rsidR="00AF2882">
        <w:rPr>
          <w:rFonts w:ascii="Arial" w:hAnsi="Arial" w:cs="Arial"/>
          <w:szCs w:val="24"/>
        </w:rPr>
        <w:t>,</w:t>
      </w:r>
      <w:r w:rsidR="00820911" w:rsidRPr="00AF2882">
        <w:rPr>
          <w:rFonts w:ascii="Arial" w:hAnsi="Arial" w:cs="Arial"/>
          <w:szCs w:val="24"/>
        </w:rPr>
        <w:t xml:space="preserve"> after the break check in with students to make sure that they understand </w:t>
      </w:r>
      <w:r w:rsidR="00D85E6E">
        <w:rPr>
          <w:rFonts w:ascii="Arial" w:hAnsi="Arial" w:cs="Arial"/>
          <w:szCs w:val="24"/>
        </w:rPr>
        <w:t xml:space="preserve">the events in the </w:t>
      </w:r>
      <w:r w:rsidR="00820911" w:rsidRPr="00AF2882">
        <w:rPr>
          <w:rFonts w:ascii="Arial" w:hAnsi="Arial" w:cs="Arial"/>
          <w:szCs w:val="24"/>
        </w:rPr>
        <w:t xml:space="preserve">video. </w:t>
      </w:r>
      <w:r w:rsidR="0023463F" w:rsidRPr="00AF2882">
        <w:rPr>
          <w:rFonts w:ascii="Arial" w:hAnsi="Arial" w:cs="Arial"/>
          <w:szCs w:val="24"/>
        </w:rPr>
        <w:t>(10 minutes)</w:t>
      </w:r>
    </w:p>
    <w:p w:rsidR="00120362" w:rsidRPr="00AF2882" w:rsidRDefault="00120362" w:rsidP="00120362">
      <w:pPr>
        <w:pStyle w:val="LessonBody"/>
        <w:rPr>
          <w:rFonts w:ascii="Arial" w:hAnsi="Arial" w:cs="Arial"/>
          <w:szCs w:val="24"/>
        </w:rPr>
      </w:pPr>
    </w:p>
    <w:p w:rsidR="00120362" w:rsidRPr="00AF2882" w:rsidRDefault="00310C5B" w:rsidP="007909FC">
      <w:pPr>
        <w:pStyle w:val="LessonBody"/>
        <w:rPr>
          <w:rFonts w:ascii="Arial" w:hAnsi="Arial" w:cs="Arial"/>
          <w:b/>
          <w:szCs w:val="24"/>
        </w:rPr>
      </w:pPr>
      <w:r w:rsidRPr="00AF2882">
        <w:rPr>
          <w:rFonts w:ascii="Arial" w:hAnsi="Arial" w:cs="Arial"/>
          <w:b/>
          <w:szCs w:val="24"/>
        </w:rPr>
        <w:t>Step 4</w:t>
      </w:r>
      <w:r w:rsidR="00120362" w:rsidRPr="00AF2882">
        <w:rPr>
          <w:rFonts w:ascii="Arial" w:hAnsi="Arial" w:cs="Arial"/>
          <w:b/>
          <w:szCs w:val="24"/>
        </w:rPr>
        <w:t>:</w:t>
      </w:r>
      <w:r w:rsidR="0023463F" w:rsidRPr="00AF2882">
        <w:rPr>
          <w:rFonts w:ascii="Arial" w:hAnsi="Arial" w:cs="Arial"/>
          <w:szCs w:val="24"/>
        </w:rPr>
        <w:t xml:space="preserve"> </w:t>
      </w:r>
      <w:r w:rsidR="00AF2882">
        <w:rPr>
          <w:rFonts w:ascii="Arial" w:hAnsi="Arial" w:cs="Arial"/>
          <w:szCs w:val="24"/>
        </w:rPr>
        <w:tab/>
      </w:r>
      <w:r w:rsidR="0023463F" w:rsidRPr="00AF2882">
        <w:rPr>
          <w:rFonts w:ascii="Arial" w:hAnsi="Arial" w:cs="Arial"/>
          <w:szCs w:val="24"/>
        </w:rPr>
        <w:t>After part 1</w:t>
      </w:r>
      <w:r w:rsidR="00D85E6E">
        <w:rPr>
          <w:rFonts w:ascii="Arial" w:hAnsi="Arial" w:cs="Arial"/>
          <w:szCs w:val="24"/>
        </w:rPr>
        <w:t xml:space="preserve"> </w:t>
      </w:r>
      <w:r w:rsidR="0023463F" w:rsidRPr="00AF2882">
        <w:rPr>
          <w:rFonts w:ascii="Arial" w:hAnsi="Arial" w:cs="Arial"/>
          <w:szCs w:val="24"/>
        </w:rPr>
        <w:t xml:space="preserve">cold call students </w:t>
      </w:r>
      <w:r w:rsidR="00D85E6E">
        <w:rPr>
          <w:rFonts w:ascii="Arial" w:hAnsi="Arial" w:cs="Arial"/>
          <w:szCs w:val="24"/>
        </w:rPr>
        <w:t>and have them answer</w:t>
      </w:r>
      <w:r w:rsidR="0023463F" w:rsidRPr="00AF2882">
        <w:rPr>
          <w:rFonts w:ascii="Arial" w:hAnsi="Arial" w:cs="Arial"/>
          <w:szCs w:val="24"/>
        </w:rPr>
        <w:t xml:space="preserve"> why Vanport was founded and who lived there. Students should recognize that it was founded for wartime construction and that the residents were significantly African American</w:t>
      </w:r>
      <w:r w:rsidR="00D85E6E">
        <w:rPr>
          <w:rFonts w:ascii="Arial" w:hAnsi="Arial" w:cs="Arial"/>
          <w:szCs w:val="24"/>
        </w:rPr>
        <w:t>s</w:t>
      </w:r>
      <w:r w:rsidR="0023463F" w:rsidRPr="00AF2882">
        <w:rPr>
          <w:rFonts w:ascii="Arial" w:hAnsi="Arial" w:cs="Arial"/>
          <w:szCs w:val="24"/>
        </w:rPr>
        <w:t xml:space="preserve"> and not from Portland. Have students reread the FMI before starting the second part of the Vanport Video (15 minutes)</w:t>
      </w:r>
    </w:p>
    <w:p w:rsidR="00120362" w:rsidRPr="00AF2882" w:rsidRDefault="00120362" w:rsidP="00120362">
      <w:pPr>
        <w:pStyle w:val="LessonBody"/>
        <w:rPr>
          <w:rFonts w:ascii="Arial" w:hAnsi="Arial" w:cs="Arial"/>
          <w:szCs w:val="24"/>
        </w:rPr>
      </w:pPr>
    </w:p>
    <w:p w:rsidR="00120362" w:rsidRPr="00AF2882" w:rsidRDefault="00310C5B" w:rsidP="00120362">
      <w:pPr>
        <w:pStyle w:val="LessonBody"/>
        <w:rPr>
          <w:rFonts w:ascii="Arial" w:hAnsi="Arial" w:cs="Arial"/>
          <w:szCs w:val="24"/>
        </w:rPr>
      </w:pPr>
      <w:r w:rsidRPr="00AF2882">
        <w:rPr>
          <w:rFonts w:ascii="Arial" w:hAnsi="Arial" w:cs="Arial"/>
          <w:b/>
          <w:szCs w:val="24"/>
        </w:rPr>
        <w:t>Step 5</w:t>
      </w:r>
      <w:r w:rsidR="00120362" w:rsidRPr="00AF2882">
        <w:rPr>
          <w:rFonts w:ascii="Arial" w:hAnsi="Arial" w:cs="Arial"/>
          <w:b/>
          <w:szCs w:val="24"/>
        </w:rPr>
        <w:t>:</w:t>
      </w:r>
      <w:r w:rsidR="00120362" w:rsidRPr="00AF2882">
        <w:rPr>
          <w:rFonts w:ascii="Arial" w:hAnsi="Arial" w:cs="Arial"/>
          <w:szCs w:val="24"/>
        </w:rPr>
        <w:tab/>
      </w:r>
      <w:r w:rsidR="002E377E" w:rsidRPr="00AF2882">
        <w:rPr>
          <w:rFonts w:ascii="Arial" w:hAnsi="Arial" w:cs="Arial"/>
          <w:szCs w:val="24"/>
        </w:rPr>
        <w:t xml:space="preserve"> </w:t>
      </w:r>
      <w:r w:rsidR="00D85E6E">
        <w:rPr>
          <w:rFonts w:ascii="Arial" w:hAnsi="Arial" w:cs="Arial"/>
          <w:szCs w:val="24"/>
        </w:rPr>
        <w:t>After Part 2 g</w:t>
      </w:r>
      <w:r w:rsidR="0023463F" w:rsidRPr="00AF2882">
        <w:rPr>
          <w:rFonts w:ascii="Arial" w:hAnsi="Arial" w:cs="Arial"/>
          <w:szCs w:val="24"/>
        </w:rPr>
        <w:t xml:space="preserve">ive the students time to fill out the </w:t>
      </w:r>
      <w:ins w:id="10" w:author="Gayle Thieman" w:date="2011-08-13T21:35:00Z">
        <w:r w:rsidR="006B6C6F">
          <w:rPr>
            <w:rFonts w:ascii="Arial" w:hAnsi="Arial" w:cs="Arial"/>
            <w:szCs w:val="24"/>
          </w:rPr>
          <w:t>F</w:t>
        </w:r>
      </w:ins>
      <w:del w:id="11" w:author="Gayle Thieman" w:date="2011-08-13T21:35:00Z">
        <w:r w:rsidR="0023463F" w:rsidRPr="00AF2882" w:rsidDel="006B6C6F">
          <w:rPr>
            <w:rFonts w:ascii="Arial" w:hAnsi="Arial" w:cs="Arial"/>
            <w:szCs w:val="24"/>
          </w:rPr>
          <w:delText>T</w:delText>
        </w:r>
      </w:del>
      <w:r w:rsidR="0023463F" w:rsidRPr="00AF2882">
        <w:rPr>
          <w:rFonts w:ascii="Arial" w:hAnsi="Arial" w:cs="Arial"/>
          <w:szCs w:val="24"/>
        </w:rPr>
        <w:t xml:space="preserve">MI as much as they can answer </w:t>
      </w:r>
      <w:r w:rsidR="00D85E6E">
        <w:rPr>
          <w:rFonts w:ascii="Arial" w:hAnsi="Arial" w:cs="Arial"/>
          <w:szCs w:val="24"/>
        </w:rPr>
        <w:t xml:space="preserve">up to </w:t>
      </w:r>
      <w:r w:rsidR="0023463F" w:rsidRPr="00AF2882">
        <w:rPr>
          <w:rFonts w:ascii="Arial" w:hAnsi="Arial" w:cs="Arial"/>
          <w:szCs w:val="24"/>
        </w:rPr>
        <w:t>this point</w:t>
      </w:r>
      <w:r w:rsidR="00D85E6E">
        <w:rPr>
          <w:rFonts w:ascii="Arial" w:hAnsi="Arial" w:cs="Arial"/>
          <w:szCs w:val="24"/>
        </w:rPr>
        <w:t>.</w:t>
      </w:r>
      <w:r w:rsidR="0023463F" w:rsidRPr="00AF2882">
        <w:rPr>
          <w:rFonts w:ascii="Arial" w:hAnsi="Arial" w:cs="Arial"/>
          <w:szCs w:val="24"/>
        </w:rPr>
        <w:t xml:space="preserve"> </w:t>
      </w:r>
      <w:r w:rsidR="00D85E6E">
        <w:rPr>
          <w:rFonts w:ascii="Arial" w:hAnsi="Arial" w:cs="Arial"/>
          <w:szCs w:val="24"/>
        </w:rPr>
        <w:t>I</w:t>
      </w:r>
      <w:r w:rsidR="0023463F" w:rsidRPr="00AF2882">
        <w:rPr>
          <w:rFonts w:ascii="Arial" w:hAnsi="Arial" w:cs="Arial"/>
          <w:szCs w:val="24"/>
        </w:rPr>
        <w:t xml:space="preserve">ntroduce the </w:t>
      </w:r>
      <w:r w:rsidR="00D85E6E">
        <w:rPr>
          <w:rFonts w:ascii="Arial" w:hAnsi="Arial" w:cs="Arial"/>
          <w:szCs w:val="24"/>
        </w:rPr>
        <w:t>‘Fo</w:t>
      </w:r>
      <w:r w:rsidR="0023463F" w:rsidRPr="00AF2882">
        <w:rPr>
          <w:rFonts w:ascii="Arial" w:hAnsi="Arial" w:cs="Arial"/>
          <w:szCs w:val="24"/>
        </w:rPr>
        <w:t xml:space="preserve">rgotten </w:t>
      </w:r>
      <w:r w:rsidR="00D85E6E">
        <w:rPr>
          <w:rFonts w:ascii="Arial" w:hAnsi="Arial" w:cs="Arial"/>
          <w:szCs w:val="24"/>
        </w:rPr>
        <w:t>V</w:t>
      </w:r>
      <w:r w:rsidR="0023463F" w:rsidRPr="00AF2882">
        <w:rPr>
          <w:rFonts w:ascii="Arial" w:hAnsi="Arial" w:cs="Arial"/>
          <w:szCs w:val="24"/>
        </w:rPr>
        <w:t>oices of Vanport</w:t>
      </w:r>
      <w:r w:rsidR="00D85E6E">
        <w:rPr>
          <w:rFonts w:ascii="Arial" w:hAnsi="Arial" w:cs="Arial"/>
          <w:szCs w:val="24"/>
        </w:rPr>
        <w:t>’</w:t>
      </w:r>
      <w:r w:rsidR="0023463F" w:rsidRPr="00AF2882">
        <w:rPr>
          <w:rFonts w:ascii="Arial" w:hAnsi="Arial" w:cs="Arial"/>
          <w:szCs w:val="24"/>
        </w:rPr>
        <w:t xml:space="preserve"> and remind them to look for differences between </w:t>
      </w:r>
      <w:r w:rsidR="0060529B" w:rsidRPr="00AF2882">
        <w:rPr>
          <w:rFonts w:ascii="Arial" w:hAnsi="Arial" w:cs="Arial"/>
          <w:szCs w:val="24"/>
        </w:rPr>
        <w:t xml:space="preserve">the narrative in the Vanport documentary and the performance by Renee Mitchell. </w:t>
      </w:r>
      <w:r w:rsidR="005D3DE0" w:rsidRPr="00AF2882">
        <w:rPr>
          <w:rFonts w:ascii="Arial" w:hAnsi="Arial" w:cs="Arial"/>
          <w:szCs w:val="24"/>
        </w:rPr>
        <w:t xml:space="preserve">Be sure to watch for engagement during the video, much of the information, but not all, occurs early </w:t>
      </w:r>
      <w:r w:rsidR="00D85E6E">
        <w:rPr>
          <w:rFonts w:ascii="Arial" w:hAnsi="Arial" w:cs="Arial"/>
          <w:szCs w:val="24"/>
        </w:rPr>
        <w:t xml:space="preserve">(before 5 minutes) </w:t>
      </w:r>
      <w:r w:rsidR="005D3DE0" w:rsidRPr="00AF2882">
        <w:rPr>
          <w:rFonts w:ascii="Arial" w:hAnsi="Arial" w:cs="Arial"/>
          <w:szCs w:val="24"/>
        </w:rPr>
        <w:t>and if students begin to lose interest the video it can be turned off early with no real detriment to the assignment although if they are engaged its worth letting them watch the whole thing.</w:t>
      </w:r>
      <w:r w:rsidR="00EF683D" w:rsidRPr="00AF2882">
        <w:rPr>
          <w:rFonts w:ascii="Arial" w:hAnsi="Arial" w:cs="Arial"/>
          <w:szCs w:val="24"/>
        </w:rPr>
        <w:t xml:space="preserve"> (15 minutes)</w:t>
      </w:r>
    </w:p>
    <w:p w:rsidR="00C0324D" w:rsidRPr="00AF2882" w:rsidRDefault="00C0324D" w:rsidP="00120362">
      <w:pPr>
        <w:pStyle w:val="LessonBody"/>
        <w:rPr>
          <w:rFonts w:ascii="Arial" w:hAnsi="Arial" w:cs="Arial"/>
          <w:szCs w:val="24"/>
        </w:rPr>
      </w:pPr>
    </w:p>
    <w:p w:rsidR="00C0324D" w:rsidRPr="00AF2882" w:rsidRDefault="00C0324D" w:rsidP="00120362">
      <w:pPr>
        <w:pStyle w:val="LessonBody"/>
        <w:rPr>
          <w:rFonts w:ascii="Arial" w:hAnsi="Arial" w:cs="Arial"/>
          <w:szCs w:val="24"/>
        </w:rPr>
      </w:pPr>
      <w:r w:rsidRPr="00AF2882">
        <w:rPr>
          <w:rFonts w:ascii="Arial" w:hAnsi="Arial" w:cs="Arial"/>
          <w:b/>
          <w:szCs w:val="24"/>
        </w:rPr>
        <w:t xml:space="preserve">Step 6: </w:t>
      </w:r>
      <w:r w:rsidR="00AF2882">
        <w:rPr>
          <w:rFonts w:ascii="Arial" w:hAnsi="Arial" w:cs="Arial"/>
          <w:b/>
          <w:szCs w:val="24"/>
        </w:rPr>
        <w:tab/>
      </w:r>
      <w:r w:rsidRPr="00AF2882">
        <w:rPr>
          <w:rFonts w:ascii="Arial" w:hAnsi="Arial" w:cs="Arial"/>
          <w:szCs w:val="24"/>
        </w:rPr>
        <w:t>Divide class into small groups</w:t>
      </w:r>
      <w:r w:rsidR="00D04E5D" w:rsidRPr="00AF2882">
        <w:rPr>
          <w:rFonts w:ascii="Arial" w:hAnsi="Arial" w:cs="Arial"/>
          <w:szCs w:val="24"/>
        </w:rPr>
        <w:t xml:space="preserve"> (4-5 students per group)</w:t>
      </w:r>
      <w:r w:rsidRPr="00AF2882">
        <w:rPr>
          <w:rFonts w:ascii="Arial" w:hAnsi="Arial" w:cs="Arial"/>
          <w:szCs w:val="24"/>
        </w:rPr>
        <w:t xml:space="preserve"> and </w:t>
      </w:r>
      <w:r w:rsidR="00D04E5D" w:rsidRPr="00AF2882">
        <w:rPr>
          <w:rFonts w:ascii="Arial" w:hAnsi="Arial" w:cs="Arial"/>
          <w:szCs w:val="24"/>
        </w:rPr>
        <w:t>have them do a talking chips exerc</w:t>
      </w:r>
      <w:r w:rsidR="00EF683D" w:rsidRPr="00AF2882">
        <w:rPr>
          <w:rFonts w:ascii="Arial" w:hAnsi="Arial" w:cs="Arial"/>
          <w:szCs w:val="24"/>
        </w:rPr>
        <w:t xml:space="preserve">ise debating the two narratives. Talking chips works by giving each student three chips each </w:t>
      </w:r>
      <w:r w:rsidR="00D85E6E">
        <w:rPr>
          <w:rFonts w:ascii="Arial" w:hAnsi="Arial" w:cs="Arial"/>
          <w:szCs w:val="24"/>
        </w:rPr>
        <w:t>chip</w:t>
      </w:r>
      <w:r w:rsidR="00EF683D" w:rsidRPr="00AF2882">
        <w:rPr>
          <w:rFonts w:ascii="Arial" w:hAnsi="Arial" w:cs="Arial"/>
          <w:szCs w:val="24"/>
        </w:rPr>
        <w:t xml:space="preserve"> gives the speaker permission to talk for one minute</w:t>
      </w:r>
      <w:r w:rsidR="00D85E6E">
        <w:rPr>
          <w:rFonts w:ascii="Arial" w:hAnsi="Arial" w:cs="Arial"/>
          <w:szCs w:val="24"/>
        </w:rPr>
        <w:t>,</w:t>
      </w:r>
      <w:r w:rsidR="00EF683D" w:rsidRPr="00AF2882">
        <w:rPr>
          <w:rFonts w:ascii="Arial" w:hAnsi="Arial" w:cs="Arial"/>
          <w:szCs w:val="24"/>
        </w:rPr>
        <w:t xml:space="preserve"> when a student has played all of their chips they are done talking. The topic for discussion </w:t>
      </w:r>
      <w:r w:rsidR="00D85E6E">
        <w:rPr>
          <w:rFonts w:ascii="Arial" w:hAnsi="Arial" w:cs="Arial"/>
          <w:szCs w:val="24"/>
        </w:rPr>
        <w:t>is the</w:t>
      </w:r>
      <w:r w:rsidR="00EF683D" w:rsidRPr="00AF2882">
        <w:rPr>
          <w:rFonts w:ascii="Arial" w:hAnsi="Arial" w:cs="Arial"/>
          <w:szCs w:val="24"/>
        </w:rPr>
        <w:t xml:space="preserve"> last </w:t>
      </w:r>
      <w:r w:rsidR="00D85E6E">
        <w:rPr>
          <w:rFonts w:ascii="Arial" w:hAnsi="Arial" w:cs="Arial"/>
          <w:szCs w:val="24"/>
        </w:rPr>
        <w:t xml:space="preserve">2 questions </w:t>
      </w:r>
      <w:r w:rsidR="00EF683D" w:rsidRPr="00AF2882">
        <w:rPr>
          <w:rFonts w:ascii="Arial" w:hAnsi="Arial" w:cs="Arial"/>
          <w:szCs w:val="24"/>
        </w:rPr>
        <w:t>on the FMI students will be informed before the exercise</w:t>
      </w:r>
      <w:r w:rsidR="00D85E6E">
        <w:rPr>
          <w:rFonts w:ascii="Arial" w:hAnsi="Arial" w:cs="Arial"/>
          <w:szCs w:val="24"/>
        </w:rPr>
        <w:t xml:space="preserve"> begins</w:t>
      </w:r>
      <w:r w:rsidR="00EF683D" w:rsidRPr="00AF2882">
        <w:rPr>
          <w:rFonts w:ascii="Arial" w:hAnsi="Arial" w:cs="Arial"/>
          <w:szCs w:val="24"/>
        </w:rPr>
        <w:t xml:space="preserve"> that the</w:t>
      </w:r>
      <w:r w:rsidR="00AF2882">
        <w:rPr>
          <w:rFonts w:ascii="Arial" w:hAnsi="Arial" w:cs="Arial"/>
          <w:szCs w:val="24"/>
        </w:rPr>
        <w:t>y</w:t>
      </w:r>
      <w:r w:rsidR="00EF683D" w:rsidRPr="00AF2882">
        <w:rPr>
          <w:rFonts w:ascii="Arial" w:hAnsi="Arial" w:cs="Arial"/>
          <w:szCs w:val="24"/>
        </w:rPr>
        <w:t xml:space="preserve"> will be expected to take notes on the discussion to be turned in (15 minutes).</w:t>
      </w:r>
    </w:p>
    <w:p w:rsidR="00EF683D" w:rsidRPr="00AF2882" w:rsidRDefault="00EF683D" w:rsidP="00120362">
      <w:pPr>
        <w:pStyle w:val="LessonBody"/>
        <w:rPr>
          <w:rFonts w:ascii="Arial" w:hAnsi="Arial" w:cs="Arial"/>
          <w:szCs w:val="24"/>
        </w:rPr>
      </w:pPr>
    </w:p>
    <w:p w:rsidR="00EF683D" w:rsidRPr="00AF2882" w:rsidRDefault="00EF683D" w:rsidP="00120362">
      <w:pPr>
        <w:pStyle w:val="LessonBody"/>
        <w:rPr>
          <w:rFonts w:ascii="Arial" w:hAnsi="Arial" w:cs="Arial"/>
          <w:szCs w:val="24"/>
        </w:rPr>
      </w:pPr>
      <w:r w:rsidRPr="00AF2882">
        <w:rPr>
          <w:rFonts w:ascii="Arial" w:hAnsi="Arial" w:cs="Arial"/>
          <w:b/>
          <w:szCs w:val="24"/>
        </w:rPr>
        <w:t>Closure</w:t>
      </w:r>
      <w:r w:rsidRPr="00AF2882">
        <w:rPr>
          <w:rFonts w:ascii="Arial" w:hAnsi="Arial" w:cs="Arial"/>
          <w:szCs w:val="24"/>
        </w:rPr>
        <w:t xml:space="preserve">: </w:t>
      </w:r>
      <w:r w:rsidR="00AF2882">
        <w:rPr>
          <w:rFonts w:ascii="Arial" w:hAnsi="Arial" w:cs="Arial"/>
          <w:szCs w:val="24"/>
        </w:rPr>
        <w:tab/>
      </w:r>
      <w:r w:rsidRPr="00AF2882">
        <w:rPr>
          <w:rFonts w:ascii="Arial" w:hAnsi="Arial" w:cs="Arial"/>
          <w:szCs w:val="24"/>
        </w:rPr>
        <w:t>Assign homework. Let students know that the FMI need not be turned in yet</w:t>
      </w:r>
      <w:r w:rsidR="00BC7A6A" w:rsidRPr="00AF2882">
        <w:rPr>
          <w:rFonts w:ascii="Arial" w:hAnsi="Arial" w:cs="Arial"/>
          <w:szCs w:val="24"/>
        </w:rPr>
        <w:t>.</w:t>
      </w:r>
      <w:r w:rsidRPr="00AF2882">
        <w:rPr>
          <w:rFonts w:ascii="Arial" w:hAnsi="Arial" w:cs="Arial"/>
          <w:szCs w:val="24"/>
        </w:rPr>
        <w:t xml:space="preserve"> </w:t>
      </w:r>
      <w:r w:rsidR="00176DA9">
        <w:rPr>
          <w:rFonts w:ascii="Arial" w:hAnsi="Arial" w:cs="Arial"/>
          <w:szCs w:val="24"/>
        </w:rPr>
        <w:t xml:space="preserve">Students will write 250 words from the perspective of an African American worker who just arrived </w:t>
      </w:r>
      <w:r w:rsidR="004419FE">
        <w:rPr>
          <w:rFonts w:ascii="Arial" w:hAnsi="Arial" w:cs="Arial"/>
          <w:szCs w:val="24"/>
        </w:rPr>
        <w:t xml:space="preserve">in Vanport </w:t>
      </w:r>
      <w:r w:rsidR="00176DA9">
        <w:rPr>
          <w:rFonts w:ascii="Arial" w:hAnsi="Arial" w:cs="Arial"/>
          <w:szCs w:val="24"/>
        </w:rPr>
        <w:t>from Alabama and is writing home to their parents to tell them about Vanport</w:t>
      </w:r>
      <w:r w:rsidR="00FA41DB">
        <w:rPr>
          <w:rFonts w:ascii="Arial" w:hAnsi="Arial" w:cs="Arial"/>
          <w:szCs w:val="24"/>
        </w:rPr>
        <w:t>.</w:t>
      </w:r>
      <w:r w:rsidR="00324BE4">
        <w:rPr>
          <w:rFonts w:ascii="Arial" w:hAnsi="Arial" w:cs="Arial"/>
          <w:szCs w:val="24"/>
        </w:rPr>
        <w:t xml:space="preserve"> </w:t>
      </w:r>
      <w:r w:rsidR="00FA41DB">
        <w:rPr>
          <w:rFonts w:ascii="Arial" w:hAnsi="Arial" w:cs="Arial"/>
          <w:szCs w:val="24"/>
        </w:rPr>
        <w:t>T</w:t>
      </w:r>
      <w:r w:rsidR="00324BE4">
        <w:rPr>
          <w:rFonts w:ascii="Arial" w:hAnsi="Arial" w:cs="Arial"/>
          <w:szCs w:val="24"/>
        </w:rPr>
        <w:t>hey must discuss the issue</w:t>
      </w:r>
      <w:r w:rsidR="00FA41DB">
        <w:rPr>
          <w:rFonts w:ascii="Arial" w:hAnsi="Arial" w:cs="Arial"/>
          <w:szCs w:val="24"/>
        </w:rPr>
        <w:t>s</w:t>
      </w:r>
      <w:r w:rsidR="00324BE4">
        <w:rPr>
          <w:rFonts w:ascii="Arial" w:hAnsi="Arial" w:cs="Arial"/>
          <w:szCs w:val="24"/>
        </w:rPr>
        <w:t xml:space="preserve"> of segregation and equality in the letter</w:t>
      </w:r>
      <w:r w:rsidR="00176DA9">
        <w:rPr>
          <w:rFonts w:ascii="Arial" w:hAnsi="Arial" w:cs="Arial"/>
          <w:szCs w:val="24"/>
        </w:rPr>
        <w:t>.</w:t>
      </w:r>
      <w:r w:rsidR="00BC7A6A" w:rsidRPr="00AF2882">
        <w:rPr>
          <w:rFonts w:ascii="Arial" w:hAnsi="Arial" w:cs="Arial"/>
          <w:szCs w:val="24"/>
        </w:rPr>
        <w:t xml:space="preserve"> The FMI and the essay are to both</w:t>
      </w:r>
      <w:r w:rsidR="00FA41DB">
        <w:rPr>
          <w:rFonts w:ascii="Arial" w:hAnsi="Arial" w:cs="Arial"/>
          <w:szCs w:val="24"/>
        </w:rPr>
        <w:t xml:space="preserve"> to</w:t>
      </w:r>
      <w:r w:rsidR="00BC7A6A" w:rsidRPr="00AF2882">
        <w:rPr>
          <w:rFonts w:ascii="Arial" w:hAnsi="Arial" w:cs="Arial"/>
          <w:szCs w:val="24"/>
        </w:rPr>
        <w:t xml:space="preserve"> be turned in the next day.</w:t>
      </w:r>
      <w:r w:rsidR="00AF2882">
        <w:rPr>
          <w:rFonts w:ascii="Arial" w:hAnsi="Arial" w:cs="Arial"/>
          <w:szCs w:val="24"/>
        </w:rPr>
        <w:t xml:space="preserve"> </w:t>
      </w:r>
    </w:p>
    <w:p w:rsidR="00B179BB" w:rsidRPr="00AF2882" w:rsidRDefault="00B179BB">
      <w:pPr>
        <w:rPr>
          <w:rFonts w:ascii="Arial" w:hAnsi="Arial" w:cs="Arial"/>
        </w:rPr>
      </w:pPr>
    </w:p>
    <w:p w:rsidR="00F466A0" w:rsidRDefault="00B179BB">
      <w:pPr>
        <w:rPr>
          <w:ins w:id="12" w:author="Gayle Thieman" w:date="2011-08-13T21:28:00Z"/>
          <w:rFonts w:ascii="Arial" w:hAnsi="Arial" w:cs="Arial"/>
        </w:rPr>
      </w:pPr>
      <w:r w:rsidRPr="00AF2882">
        <w:rPr>
          <w:rFonts w:ascii="Arial" w:hAnsi="Arial" w:cs="Arial"/>
          <w:b/>
        </w:rPr>
        <w:t>Accommodation</w:t>
      </w:r>
      <w:r w:rsidR="00D370E9" w:rsidRPr="00AF2882">
        <w:rPr>
          <w:rFonts w:ascii="Arial" w:hAnsi="Arial" w:cs="Arial"/>
        </w:rPr>
        <w:t xml:space="preserve">: </w:t>
      </w:r>
      <w:r w:rsidR="00AF2882">
        <w:rPr>
          <w:rFonts w:ascii="Arial" w:hAnsi="Arial" w:cs="Arial"/>
        </w:rPr>
        <w:tab/>
      </w:r>
      <w:r w:rsidR="00D370E9" w:rsidRPr="00AF2882">
        <w:rPr>
          <w:rFonts w:ascii="Arial" w:hAnsi="Arial" w:cs="Arial"/>
        </w:rPr>
        <w:t>TAG</w:t>
      </w:r>
      <w:r w:rsidR="002E377E" w:rsidRPr="00AF2882">
        <w:rPr>
          <w:rFonts w:ascii="Arial" w:hAnsi="Arial" w:cs="Arial"/>
        </w:rPr>
        <w:t xml:space="preserve"> students will be </w:t>
      </w:r>
      <w:r w:rsidR="001F6B0F" w:rsidRPr="00AF2882">
        <w:rPr>
          <w:rFonts w:ascii="Arial" w:hAnsi="Arial" w:cs="Arial"/>
        </w:rPr>
        <w:t xml:space="preserve">asked to evaluate </w:t>
      </w:r>
      <w:r w:rsidR="0060529B" w:rsidRPr="00AF2882">
        <w:rPr>
          <w:rFonts w:ascii="Arial" w:hAnsi="Arial" w:cs="Arial"/>
        </w:rPr>
        <w:t xml:space="preserve">the class’ discussion and find a </w:t>
      </w:r>
      <w:r w:rsidR="00C0324D" w:rsidRPr="00AF2882">
        <w:rPr>
          <w:rFonts w:ascii="Arial" w:hAnsi="Arial" w:cs="Arial"/>
        </w:rPr>
        <w:t>primary</w:t>
      </w:r>
      <w:r w:rsidR="0060529B" w:rsidRPr="00AF2882">
        <w:rPr>
          <w:rFonts w:ascii="Arial" w:hAnsi="Arial" w:cs="Arial"/>
        </w:rPr>
        <w:t xml:space="preserve"> source to help </w:t>
      </w:r>
      <w:r w:rsidR="00FA41DB">
        <w:rPr>
          <w:rFonts w:ascii="Arial" w:hAnsi="Arial" w:cs="Arial"/>
        </w:rPr>
        <w:t xml:space="preserve">shed some light on the conflicting narratives. They can </w:t>
      </w:r>
      <w:r w:rsidR="0060529B" w:rsidRPr="00AF2882">
        <w:rPr>
          <w:rFonts w:ascii="Arial" w:hAnsi="Arial" w:cs="Arial"/>
        </w:rPr>
        <w:t>either write up their finding</w:t>
      </w:r>
      <w:r w:rsidR="00C0324D" w:rsidRPr="00AF2882">
        <w:rPr>
          <w:rFonts w:ascii="Arial" w:hAnsi="Arial" w:cs="Arial"/>
        </w:rPr>
        <w:t>s</w:t>
      </w:r>
      <w:r w:rsidR="00FA41DB">
        <w:rPr>
          <w:rFonts w:ascii="Arial" w:hAnsi="Arial" w:cs="Arial"/>
        </w:rPr>
        <w:t xml:space="preserve"> in less than a page</w:t>
      </w:r>
      <w:r w:rsidR="0060529B" w:rsidRPr="00AF2882">
        <w:rPr>
          <w:rFonts w:ascii="Arial" w:hAnsi="Arial" w:cs="Arial"/>
        </w:rPr>
        <w:t xml:space="preserve"> or be prepared to give a 5 minute presentation to the class on what they found and what </w:t>
      </w:r>
      <w:r w:rsidR="005D3DE0" w:rsidRPr="00AF2882">
        <w:rPr>
          <w:rFonts w:ascii="Arial" w:hAnsi="Arial" w:cs="Arial"/>
        </w:rPr>
        <w:t>it says</w:t>
      </w:r>
      <w:r w:rsidR="00D04E5D" w:rsidRPr="00AF2882">
        <w:rPr>
          <w:rFonts w:ascii="Arial" w:hAnsi="Arial" w:cs="Arial"/>
        </w:rPr>
        <w:t>. The student needs to identify a primary source, but they don’t need to actually retrieve it</w:t>
      </w:r>
      <w:r w:rsidR="0060529B" w:rsidRPr="00AF2882">
        <w:rPr>
          <w:rFonts w:ascii="Arial" w:hAnsi="Arial" w:cs="Arial"/>
        </w:rPr>
        <w:t>.</w:t>
      </w:r>
      <w:r w:rsidR="00D04E5D" w:rsidRPr="00AF2882">
        <w:rPr>
          <w:rFonts w:ascii="Arial" w:hAnsi="Arial" w:cs="Arial"/>
        </w:rPr>
        <w:t xml:space="preserve"> For example the Oregon historical society notes some primary sources as footnotes or additional reading on their webpage’s on Vanport</w:t>
      </w:r>
      <w:r w:rsidR="00FA41DB">
        <w:rPr>
          <w:rFonts w:ascii="Arial" w:hAnsi="Arial" w:cs="Arial"/>
        </w:rPr>
        <w:t>.</w:t>
      </w:r>
      <w:r w:rsidR="00D04E5D" w:rsidRPr="00AF2882">
        <w:rPr>
          <w:rFonts w:ascii="Arial" w:hAnsi="Arial" w:cs="Arial"/>
        </w:rPr>
        <w:t xml:space="preserve"> </w:t>
      </w:r>
      <w:r w:rsidR="00FA41DB" w:rsidRPr="00AF2882">
        <w:rPr>
          <w:rFonts w:ascii="Arial" w:hAnsi="Arial" w:cs="Arial"/>
        </w:rPr>
        <w:t>T</w:t>
      </w:r>
      <w:r w:rsidR="00D04E5D" w:rsidRPr="00AF2882">
        <w:rPr>
          <w:rFonts w:ascii="Arial" w:hAnsi="Arial" w:cs="Arial"/>
        </w:rPr>
        <w:t>he</w:t>
      </w:r>
      <w:r w:rsidR="00FA41DB">
        <w:rPr>
          <w:rFonts w:ascii="Arial" w:hAnsi="Arial" w:cs="Arial"/>
        </w:rPr>
        <w:t xml:space="preserve"> student</w:t>
      </w:r>
      <w:r w:rsidR="00D04E5D" w:rsidRPr="00AF2882">
        <w:rPr>
          <w:rFonts w:ascii="Arial" w:hAnsi="Arial" w:cs="Arial"/>
        </w:rPr>
        <w:t xml:space="preserve"> need</w:t>
      </w:r>
      <w:r w:rsidR="00FA41DB">
        <w:rPr>
          <w:rFonts w:ascii="Arial" w:hAnsi="Arial" w:cs="Arial"/>
        </w:rPr>
        <w:t>s</w:t>
      </w:r>
      <w:r w:rsidR="00D04E5D" w:rsidRPr="00AF2882">
        <w:rPr>
          <w:rFonts w:ascii="Arial" w:hAnsi="Arial" w:cs="Arial"/>
        </w:rPr>
        <w:t xml:space="preserve"> to be able to recognize the probability that these are primary documents and have an understanding of how they could get a hold of them if they needed to.</w:t>
      </w:r>
      <w:r w:rsidR="00EF683D" w:rsidRPr="00AF2882">
        <w:rPr>
          <w:rFonts w:ascii="Arial" w:hAnsi="Arial" w:cs="Arial"/>
        </w:rPr>
        <w:t xml:space="preserve"> If they do a presentation </w:t>
      </w:r>
      <w:ins w:id="13" w:author="Gayle Thieman" w:date="2011-08-13T21:27:00Z">
        <w:r w:rsidR="00F466A0">
          <w:rPr>
            <w:rFonts w:ascii="Arial" w:hAnsi="Arial" w:cs="Arial"/>
          </w:rPr>
          <w:t xml:space="preserve">their </w:t>
        </w:r>
      </w:ins>
      <w:del w:id="14" w:author="Gayle Thieman" w:date="2011-08-13T21:27:00Z">
        <w:r w:rsidR="00EF683D" w:rsidRPr="00AF2882" w:rsidDel="00F466A0">
          <w:rPr>
            <w:rFonts w:ascii="Arial" w:hAnsi="Arial" w:cs="Arial"/>
          </w:rPr>
          <w:delText xml:space="preserve">they’re </w:delText>
        </w:r>
      </w:del>
      <w:r w:rsidR="00EF683D" w:rsidRPr="00AF2882">
        <w:rPr>
          <w:rFonts w:ascii="Arial" w:hAnsi="Arial" w:cs="Arial"/>
        </w:rPr>
        <w:t>deliverable will be the name of the primary source, where they found it and some ideas on how to locate if they needed too</w:t>
      </w:r>
      <w:r w:rsidR="00FA41DB">
        <w:rPr>
          <w:rFonts w:ascii="Arial" w:hAnsi="Arial" w:cs="Arial"/>
        </w:rPr>
        <w:t>. This information also need</w:t>
      </w:r>
      <w:ins w:id="15" w:author="Gayle Thieman" w:date="2011-08-13T21:28:00Z">
        <w:r w:rsidR="00F466A0">
          <w:rPr>
            <w:rFonts w:ascii="Arial" w:hAnsi="Arial" w:cs="Arial"/>
          </w:rPr>
          <w:t>s</w:t>
        </w:r>
      </w:ins>
      <w:r w:rsidR="00FA41DB">
        <w:rPr>
          <w:rFonts w:ascii="Arial" w:hAnsi="Arial" w:cs="Arial"/>
        </w:rPr>
        <w:t xml:space="preserve"> to be include</w:t>
      </w:r>
      <w:ins w:id="16" w:author="Gayle Thieman" w:date="2011-08-13T21:28:00Z">
        <w:r w:rsidR="00F466A0">
          <w:rPr>
            <w:rFonts w:ascii="Arial" w:hAnsi="Arial" w:cs="Arial"/>
          </w:rPr>
          <w:t>d</w:t>
        </w:r>
      </w:ins>
      <w:r w:rsidR="00FA41DB">
        <w:rPr>
          <w:rFonts w:ascii="Arial" w:hAnsi="Arial" w:cs="Arial"/>
        </w:rPr>
        <w:t xml:space="preserve"> in the write up for students choosing that option</w:t>
      </w:r>
      <w:r w:rsidR="00EF683D" w:rsidRPr="00AF2882">
        <w:rPr>
          <w:rFonts w:ascii="Arial" w:hAnsi="Arial" w:cs="Arial"/>
        </w:rPr>
        <w:t>.</w:t>
      </w:r>
      <w:r w:rsidR="00BC7A6A" w:rsidRPr="00AF2882">
        <w:rPr>
          <w:rFonts w:ascii="Arial" w:hAnsi="Arial" w:cs="Arial"/>
        </w:rPr>
        <w:t xml:space="preserve"> The timeline will be worked out with the student.</w:t>
      </w:r>
      <w:r w:rsidR="00D04E5D" w:rsidRPr="00AF2882">
        <w:rPr>
          <w:rFonts w:ascii="Arial" w:hAnsi="Arial" w:cs="Arial"/>
        </w:rPr>
        <w:t xml:space="preserve"> </w:t>
      </w:r>
    </w:p>
    <w:p w:rsidR="00F466A0" w:rsidRDefault="00F466A0">
      <w:pPr>
        <w:numPr>
          <w:ins w:id="17" w:author="Gayle Thieman" w:date="2011-08-13T21:28:00Z"/>
        </w:numPr>
        <w:rPr>
          <w:ins w:id="18" w:author="Gayle Thieman" w:date="2011-08-13T21:28:00Z"/>
          <w:rFonts w:ascii="Arial" w:hAnsi="Arial" w:cs="Arial"/>
        </w:rPr>
      </w:pPr>
    </w:p>
    <w:p w:rsidR="00F466A0" w:rsidRDefault="001F6B0F">
      <w:pPr>
        <w:numPr>
          <w:ins w:id="19" w:author="Gayle Thieman" w:date="2011-08-13T21:28:00Z"/>
        </w:numPr>
        <w:rPr>
          <w:ins w:id="20" w:author="Gayle Thieman" w:date="2011-08-13T21:28:00Z"/>
          <w:rFonts w:ascii="Arial" w:hAnsi="Arial" w:cs="Arial"/>
        </w:rPr>
      </w:pPr>
      <w:r w:rsidRPr="00AF2882">
        <w:rPr>
          <w:rFonts w:ascii="Arial" w:hAnsi="Arial" w:cs="Arial"/>
        </w:rPr>
        <w:t>ADHD</w:t>
      </w:r>
      <w:r w:rsidR="00C0324D" w:rsidRPr="00AF2882">
        <w:rPr>
          <w:rFonts w:ascii="Arial" w:hAnsi="Arial" w:cs="Arial"/>
        </w:rPr>
        <w:t xml:space="preserve"> students</w:t>
      </w:r>
      <w:r w:rsidR="005D3DE0" w:rsidRPr="00AF2882">
        <w:rPr>
          <w:rFonts w:ascii="Arial" w:hAnsi="Arial" w:cs="Arial"/>
        </w:rPr>
        <w:t xml:space="preserve"> will be allowed to use their</w:t>
      </w:r>
      <w:r w:rsidR="00BC7A6A" w:rsidRPr="00AF2882">
        <w:rPr>
          <w:rFonts w:ascii="Arial" w:hAnsi="Arial" w:cs="Arial"/>
        </w:rPr>
        <w:t xml:space="preserve"> manipulative or whatever physical accommodations they need to maintain focus. Accommodations can also be made for an alternate viewing if applicable</w:t>
      </w:r>
      <w:r w:rsidR="00AF2882" w:rsidRPr="00AF2882">
        <w:rPr>
          <w:rFonts w:ascii="Arial" w:hAnsi="Arial" w:cs="Arial"/>
        </w:rPr>
        <w:t xml:space="preserve"> as per IEP</w:t>
      </w:r>
      <w:r w:rsidRPr="00AF2882">
        <w:rPr>
          <w:rFonts w:ascii="Arial" w:hAnsi="Arial" w:cs="Arial"/>
        </w:rPr>
        <w:t xml:space="preserve">. </w:t>
      </w:r>
    </w:p>
    <w:p w:rsidR="005D3DE0" w:rsidRPr="00AF2882" w:rsidRDefault="001F6B0F">
      <w:pPr>
        <w:numPr>
          <w:ins w:id="21" w:author="Gayle Thieman" w:date="2011-08-13T21:28:00Z"/>
        </w:numPr>
        <w:rPr>
          <w:rFonts w:ascii="Arial" w:hAnsi="Arial" w:cs="Arial"/>
        </w:rPr>
      </w:pPr>
      <w:r w:rsidRPr="00AF2882">
        <w:rPr>
          <w:rFonts w:ascii="Arial" w:hAnsi="Arial" w:cs="Arial"/>
        </w:rPr>
        <w:t xml:space="preserve">IEP students </w:t>
      </w:r>
      <w:r w:rsidR="005D3DE0" w:rsidRPr="00AF2882">
        <w:rPr>
          <w:rFonts w:ascii="Arial" w:hAnsi="Arial" w:cs="Arial"/>
        </w:rPr>
        <w:t>will be</w:t>
      </w:r>
      <w:r w:rsidR="00AF2882" w:rsidRPr="00AF2882">
        <w:rPr>
          <w:rFonts w:ascii="Arial" w:hAnsi="Arial" w:cs="Arial"/>
        </w:rPr>
        <w:t xml:space="preserve"> given an option for a shorter essay </w:t>
      </w:r>
      <w:r w:rsidR="005D3DE0" w:rsidRPr="00AF2882">
        <w:rPr>
          <w:rFonts w:ascii="Arial" w:hAnsi="Arial" w:cs="Arial"/>
        </w:rPr>
        <w:t>as per the</w:t>
      </w:r>
      <w:ins w:id="22" w:author="Gayle Thieman" w:date="2011-08-13T21:28:00Z">
        <w:r w:rsidR="00F466A0">
          <w:rPr>
            <w:rFonts w:ascii="Arial" w:hAnsi="Arial" w:cs="Arial"/>
          </w:rPr>
          <w:t>ir</w:t>
        </w:r>
      </w:ins>
      <w:del w:id="23" w:author="Gayle Thieman" w:date="2011-08-13T21:28:00Z">
        <w:r w:rsidR="005D3DE0" w:rsidRPr="00AF2882" w:rsidDel="00F466A0">
          <w:rPr>
            <w:rFonts w:ascii="Arial" w:hAnsi="Arial" w:cs="Arial"/>
          </w:rPr>
          <w:delText>re</w:delText>
        </w:r>
      </w:del>
      <w:r w:rsidR="005D3DE0" w:rsidRPr="00AF2882">
        <w:rPr>
          <w:rFonts w:ascii="Arial" w:hAnsi="Arial" w:cs="Arial"/>
        </w:rPr>
        <w:t xml:space="preserve"> IEP</w:t>
      </w:r>
      <w:r w:rsidR="00AF2882" w:rsidRPr="00AF2882">
        <w:rPr>
          <w:rFonts w:ascii="Arial" w:hAnsi="Arial" w:cs="Arial"/>
        </w:rPr>
        <w:t>.</w:t>
      </w:r>
      <w:ins w:id="24" w:author="Gayle Thieman" w:date="2011-08-13T21:28:00Z">
        <w:r w:rsidR="00F466A0">
          <w:rPr>
            <w:rFonts w:ascii="Arial" w:hAnsi="Arial" w:cs="Arial"/>
          </w:rPr>
          <w:t xml:space="preserve"> Develop this optional assignment and include with lesson plan</w:t>
        </w:r>
      </w:ins>
    </w:p>
    <w:p w:rsidR="005D3DE0" w:rsidRPr="00AF2882" w:rsidRDefault="005D3DE0">
      <w:pPr>
        <w:rPr>
          <w:rFonts w:ascii="Arial" w:hAnsi="Arial" w:cs="Arial"/>
        </w:rPr>
      </w:pPr>
    </w:p>
    <w:p w:rsidR="00B179BB" w:rsidRPr="00AF2882" w:rsidRDefault="00B179BB" w:rsidP="00B179BB">
      <w:pPr>
        <w:rPr>
          <w:rFonts w:ascii="Arial" w:hAnsi="Arial" w:cs="Arial"/>
        </w:rPr>
      </w:pPr>
    </w:p>
    <w:p w:rsidR="00176DA9" w:rsidRDefault="00B179BB" w:rsidP="005D3DE0">
      <w:pPr>
        <w:pStyle w:val="LessonBody"/>
        <w:rPr>
          <w:rFonts w:ascii="Arial" w:hAnsi="Arial" w:cs="Arial"/>
          <w:szCs w:val="24"/>
        </w:rPr>
      </w:pPr>
      <w:r w:rsidRPr="00AF2882">
        <w:rPr>
          <w:rFonts w:ascii="Arial" w:hAnsi="Arial" w:cs="Arial"/>
          <w:b/>
          <w:szCs w:val="24"/>
        </w:rPr>
        <w:t>Assessment and Evaluation of Student Learning:</w:t>
      </w:r>
      <w:r w:rsidRPr="00AF2882">
        <w:rPr>
          <w:rFonts w:ascii="Arial" w:hAnsi="Arial" w:cs="Arial"/>
          <w:szCs w:val="24"/>
        </w:rPr>
        <w:t xml:space="preserve"> </w:t>
      </w:r>
      <w:r w:rsidR="00176DA9">
        <w:rPr>
          <w:rFonts w:ascii="Arial" w:hAnsi="Arial" w:cs="Arial"/>
          <w:szCs w:val="24"/>
        </w:rPr>
        <w:t xml:space="preserve">Assessment will be determined by the FMI and the essay, as well as class participation during the talking chips activity. </w:t>
      </w:r>
    </w:p>
    <w:p w:rsidR="00176DA9" w:rsidRDefault="00176DA9" w:rsidP="005D3DE0">
      <w:pPr>
        <w:pStyle w:val="LessonBody"/>
        <w:rPr>
          <w:rFonts w:ascii="Arial" w:hAnsi="Arial" w:cs="Arial"/>
          <w:szCs w:val="24"/>
        </w:rPr>
      </w:pPr>
    </w:p>
    <w:p w:rsidR="00176DA9" w:rsidRDefault="00176DA9" w:rsidP="005D3DE0">
      <w:pPr>
        <w:pStyle w:val="LessonBody"/>
        <w:rPr>
          <w:rFonts w:ascii="Arial" w:hAnsi="Arial" w:cs="Arial"/>
          <w:szCs w:val="24"/>
        </w:rPr>
      </w:pPr>
      <w:r>
        <w:rPr>
          <w:rFonts w:ascii="Arial" w:hAnsi="Arial" w:cs="Arial"/>
          <w:szCs w:val="24"/>
        </w:rPr>
        <w:t xml:space="preserve">FMI: </w:t>
      </w:r>
    </w:p>
    <w:p w:rsidR="00176DA9" w:rsidRDefault="00176DA9" w:rsidP="005D3DE0">
      <w:pPr>
        <w:pStyle w:val="LessonBody"/>
        <w:rPr>
          <w:rFonts w:ascii="Arial" w:hAnsi="Arial" w:cs="Arial"/>
          <w:szCs w:val="24"/>
        </w:rPr>
      </w:pPr>
    </w:p>
    <w:p w:rsidR="000B77A9" w:rsidRDefault="00176DA9" w:rsidP="005D3DE0">
      <w:pPr>
        <w:pStyle w:val="LessonBody"/>
        <w:rPr>
          <w:rFonts w:ascii="Arial" w:hAnsi="Arial" w:cs="Arial"/>
          <w:szCs w:val="24"/>
        </w:rPr>
      </w:pPr>
      <w:r>
        <w:rPr>
          <w:rFonts w:ascii="Arial" w:hAnsi="Arial" w:cs="Arial"/>
          <w:szCs w:val="24"/>
        </w:rPr>
        <w:t>Excellent work will show correct answers to all short answer questions as well as complex thoughts about the open ended questions.</w:t>
      </w:r>
    </w:p>
    <w:p w:rsidR="00176DA9" w:rsidRDefault="00176DA9" w:rsidP="005D3DE0">
      <w:pPr>
        <w:pStyle w:val="LessonBody"/>
        <w:rPr>
          <w:rFonts w:ascii="Arial" w:hAnsi="Arial" w:cs="Arial"/>
          <w:szCs w:val="24"/>
        </w:rPr>
      </w:pPr>
    </w:p>
    <w:p w:rsidR="00176DA9" w:rsidRDefault="00176DA9" w:rsidP="005D3DE0">
      <w:pPr>
        <w:pStyle w:val="LessonBody"/>
        <w:rPr>
          <w:rFonts w:ascii="Arial" w:hAnsi="Arial" w:cs="Arial"/>
          <w:szCs w:val="24"/>
        </w:rPr>
      </w:pPr>
      <w:r>
        <w:rPr>
          <w:rFonts w:ascii="Arial" w:hAnsi="Arial" w:cs="Arial"/>
          <w:szCs w:val="24"/>
        </w:rPr>
        <w:t xml:space="preserve">Intermediate work will show correct answer to most short answer questions and </w:t>
      </w:r>
      <w:proofErr w:type="gramStart"/>
      <w:r>
        <w:rPr>
          <w:rFonts w:ascii="Arial" w:hAnsi="Arial" w:cs="Arial"/>
          <w:szCs w:val="24"/>
        </w:rPr>
        <w:t>a</w:t>
      </w:r>
      <w:proofErr w:type="gramEnd"/>
      <w:r>
        <w:rPr>
          <w:rFonts w:ascii="Arial" w:hAnsi="Arial" w:cs="Arial"/>
          <w:szCs w:val="24"/>
        </w:rPr>
        <w:t xml:space="preserve"> understanding of the </w:t>
      </w:r>
      <w:r w:rsidR="00324BE4">
        <w:rPr>
          <w:rFonts w:ascii="Arial" w:hAnsi="Arial" w:cs="Arial"/>
          <w:szCs w:val="24"/>
        </w:rPr>
        <w:t xml:space="preserve">basic </w:t>
      </w:r>
      <w:r>
        <w:rPr>
          <w:rFonts w:ascii="Arial" w:hAnsi="Arial" w:cs="Arial"/>
          <w:szCs w:val="24"/>
        </w:rPr>
        <w:t xml:space="preserve">issues in the </w:t>
      </w:r>
      <w:r w:rsidR="00324BE4">
        <w:rPr>
          <w:rFonts w:ascii="Arial" w:hAnsi="Arial" w:cs="Arial"/>
          <w:szCs w:val="24"/>
        </w:rPr>
        <w:t>open ended questions.</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Poor work will have few short answer questions correct and a limited understanding of the issues in the open ended questions</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Essay:</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Excellent work will show an understanding of the differences between the conditions in Portland and those in the South, as well as Vanport and Portland. The </w:t>
      </w:r>
      <w:r w:rsidR="004419FE">
        <w:rPr>
          <w:rFonts w:ascii="Arial" w:hAnsi="Arial" w:cs="Arial"/>
          <w:szCs w:val="24"/>
        </w:rPr>
        <w:t>s</w:t>
      </w:r>
      <w:r>
        <w:rPr>
          <w:rFonts w:ascii="Arial" w:hAnsi="Arial" w:cs="Arial"/>
          <w:szCs w:val="24"/>
        </w:rPr>
        <w:t>tudent will show an understanding of the segregation in Portland as being de facto in nature and make comparisons between the relative rights enjoyed by blacks in Portland and real equality.</w:t>
      </w:r>
      <w:r w:rsidR="004419FE">
        <w:rPr>
          <w:rFonts w:ascii="Arial" w:hAnsi="Arial" w:cs="Arial"/>
          <w:szCs w:val="24"/>
        </w:rPr>
        <w:t xml:space="preserve"> They will understand that there arrival is during the war and before the flood.</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Intermediate work will be able to show a basic understanding of the conditions in Vanport </w:t>
      </w:r>
      <w:r w:rsidR="004419FE">
        <w:rPr>
          <w:rFonts w:ascii="Arial" w:hAnsi="Arial" w:cs="Arial"/>
          <w:szCs w:val="24"/>
        </w:rPr>
        <w:t>but may not be able to compare them to conditions elsewhere.</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Poor will fail to show an understanding of the conditions at Vanport or the south.</w:t>
      </w:r>
    </w:p>
    <w:p w:rsidR="004419FE" w:rsidRDefault="004419FE" w:rsidP="005D3DE0">
      <w:pPr>
        <w:pStyle w:val="LessonBody"/>
        <w:rPr>
          <w:rFonts w:ascii="Arial" w:hAnsi="Arial" w:cs="Arial"/>
          <w:szCs w:val="24"/>
        </w:rPr>
      </w:pPr>
    </w:p>
    <w:p w:rsidR="00324BE4" w:rsidRDefault="00324BE4" w:rsidP="005D3DE0">
      <w:pPr>
        <w:pStyle w:val="LessonBody"/>
        <w:rPr>
          <w:rFonts w:ascii="Arial" w:hAnsi="Arial" w:cs="Arial"/>
          <w:szCs w:val="24"/>
        </w:rPr>
      </w:pPr>
    </w:p>
    <w:p w:rsidR="00787B71" w:rsidRDefault="00787B71">
      <w:pPr>
        <w:rPr>
          <w:rFonts w:ascii="Arial" w:hAnsi="Arial" w:cs="Arial"/>
        </w:rPr>
      </w:pPr>
      <w:r>
        <w:rPr>
          <w:rFonts w:ascii="Arial" w:hAnsi="Arial" w:cs="Arial"/>
        </w:rPr>
        <w:br w:type="page"/>
      </w:r>
    </w:p>
    <w:p w:rsidR="00324BE4" w:rsidRDefault="00787B71" w:rsidP="00787B71">
      <w:pPr>
        <w:pStyle w:val="LessonBody"/>
        <w:jc w:val="right"/>
        <w:rPr>
          <w:rFonts w:ascii="Arial" w:hAnsi="Arial" w:cs="Arial"/>
          <w:szCs w:val="24"/>
        </w:rPr>
      </w:pPr>
      <w:r>
        <w:rPr>
          <w:rFonts w:ascii="Arial" w:hAnsi="Arial" w:cs="Arial"/>
          <w:szCs w:val="24"/>
        </w:rPr>
        <w:t>US History</w:t>
      </w:r>
    </w:p>
    <w:p w:rsidR="00787B71" w:rsidRDefault="00787B71" w:rsidP="00787B71">
      <w:pPr>
        <w:pStyle w:val="LessonBody"/>
        <w:jc w:val="right"/>
        <w:rPr>
          <w:rFonts w:ascii="Arial" w:hAnsi="Arial" w:cs="Arial"/>
          <w:szCs w:val="24"/>
        </w:rPr>
      </w:pPr>
      <w:r>
        <w:rPr>
          <w:rFonts w:ascii="Arial" w:hAnsi="Arial" w:cs="Arial"/>
          <w:szCs w:val="24"/>
        </w:rPr>
        <w:t>Vanport</w:t>
      </w:r>
    </w:p>
    <w:p w:rsidR="00787B71" w:rsidRDefault="00787B71" w:rsidP="00787B71">
      <w:pPr>
        <w:pStyle w:val="LessonBody"/>
        <w:jc w:val="right"/>
        <w:rPr>
          <w:rFonts w:ascii="Arial" w:hAnsi="Arial" w:cs="Arial"/>
          <w:szCs w:val="24"/>
        </w:rPr>
      </w:pPr>
    </w:p>
    <w:p w:rsidR="00787B71" w:rsidRDefault="00787B71" w:rsidP="00787B71">
      <w:pPr>
        <w:pStyle w:val="LessonBody"/>
        <w:numPr>
          <w:ilvl w:val="0"/>
          <w:numId w:val="3"/>
          <w:numberingChange w:id="25" w:author="Gayle Thieman" w:date="2011-08-13T21:23:00Z" w:original="%1:1:0:."/>
        </w:numPr>
        <w:spacing w:line="720" w:lineRule="auto"/>
        <w:rPr>
          <w:rFonts w:ascii="Arial" w:hAnsi="Arial" w:cs="Arial"/>
          <w:szCs w:val="24"/>
        </w:rPr>
      </w:pPr>
      <w:r>
        <w:rPr>
          <w:rFonts w:ascii="Arial" w:hAnsi="Arial" w:cs="Arial"/>
          <w:szCs w:val="24"/>
        </w:rPr>
        <w:t>How many African Americans lived in Oregon in 1940?</w:t>
      </w:r>
    </w:p>
    <w:p w:rsidR="00787B71" w:rsidRDefault="00787B71" w:rsidP="00787B71">
      <w:pPr>
        <w:pStyle w:val="LessonBody"/>
        <w:numPr>
          <w:ilvl w:val="0"/>
          <w:numId w:val="3"/>
          <w:numberingChange w:id="26" w:author="Gayle Thieman" w:date="2011-08-13T21:23:00Z" w:original="%1:2:0:."/>
        </w:numPr>
        <w:spacing w:line="720" w:lineRule="auto"/>
        <w:rPr>
          <w:rFonts w:ascii="Arial" w:hAnsi="Arial" w:cs="Arial"/>
          <w:szCs w:val="24"/>
        </w:rPr>
      </w:pPr>
      <w:r>
        <w:rPr>
          <w:rFonts w:ascii="Arial" w:hAnsi="Arial" w:cs="Arial"/>
          <w:szCs w:val="24"/>
        </w:rPr>
        <w:t>What was Kaizer building in Portland?</w:t>
      </w:r>
    </w:p>
    <w:p w:rsidR="00787B71" w:rsidRDefault="00787B71" w:rsidP="00787B71">
      <w:pPr>
        <w:pStyle w:val="LessonBody"/>
        <w:numPr>
          <w:ilvl w:val="0"/>
          <w:numId w:val="3"/>
          <w:numberingChange w:id="27" w:author="Gayle Thieman" w:date="2011-08-13T21:23:00Z" w:original="%1:3:0:."/>
        </w:numPr>
        <w:spacing w:line="720" w:lineRule="auto"/>
        <w:rPr>
          <w:rFonts w:ascii="Arial" w:hAnsi="Arial" w:cs="Arial"/>
          <w:szCs w:val="24"/>
        </w:rPr>
      </w:pPr>
      <w:r>
        <w:rPr>
          <w:rFonts w:ascii="Arial" w:hAnsi="Arial" w:cs="Arial"/>
          <w:szCs w:val="24"/>
        </w:rPr>
        <w:t>How many African Americans moved to Portland during the War</w:t>
      </w:r>
      <w:r w:rsidR="002E573B">
        <w:rPr>
          <w:rFonts w:ascii="Arial" w:hAnsi="Arial" w:cs="Arial"/>
          <w:szCs w:val="24"/>
        </w:rPr>
        <w:t>?</w:t>
      </w:r>
    </w:p>
    <w:p w:rsidR="00787B71" w:rsidRDefault="002E573B" w:rsidP="002E573B">
      <w:pPr>
        <w:pStyle w:val="LessonBody"/>
        <w:numPr>
          <w:ilvl w:val="0"/>
          <w:numId w:val="3"/>
          <w:numberingChange w:id="28" w:author="Gayle Thieman" w:date="2011-08-13T21:23:00Z" w:original="%1:4:0:."/>
        </w:numPr>
        <w:rPr>
          <w:rFonts w:ascii="Arial" w:hAnsi="Arial" w:cs="Arial"/>
          <w:szCs w:val="24"/>
        </w:rPr>
      </w:pPr>
      <w:r>
        <w:rPr>
          <w:rFonts w:ascii="Arial" w:hAnsi="Arial" w:cs="Arial"/>
          <w:szCs w:val="24"/>
        </w:rPr>
        <w:t xml:space="preserve">How were racial relations in Vanport different </w:t>
      </w:r>
      <w:ins w:id="29" w:author="Gayle Thieman" w:date="2011-08-13T21:29:00Z">
        <w:r w:rsidR="00F466A0">
          <w:rPr>
            <w:rFonts w:ascii="Arial" w:hAnsi="Arial" w:cs="Arial"/>
            <w:szCs w:val="24"/>
          </w:rPr>
          <w:t>from relations</w:t>
        </w:r>
      </w:ins>
      <w:del w:id="30" w:author="Gayle Thieman" w:date="2011-08-13T21:29:00Z">
        <w:r w:rsidDel="00F466A0">
          <w:rPr>
            <w:rFonts w:ascii="Arial" w:hAnsi="Arial" w:cs="Arial"/>
            <w:szCs w:val="24"/>
          </w:rPr>
          <w:delText>than</w:delText>
        </w:r>
      </w:del>
      <w:r>
        <w:rPr>
          <w:rFonts w:ascii="Arial" w:hAnsi="Arial" w:cs="Arial"/>
          <w:szCs w:val="24"/>
        </w:rPr>
        <w:t xml:space="preserve"> in Portland or the South? How was it the same?</w:t>
      </w: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numPr>
          <w:ilvl w:val="0"/>
          <w:numId w:val="3"/>
          <w:numberingChange w:id="31" w:author="Gayle Thieman" w:date="2011-08-13T21:23:00Z" w:original="%1:5:0:."/>
        </w:numPr>
        <w:spacing w:line="720" w:lineRule="auto"/>
        <w:rPr>
          <w:rFonts w:ascii="Arial" w:hAnsi="Arial" w:cs="Arial"/>
          <w:szCs w:val="24"/>
        </w:rPr>
      </w:pPr>
      <w:r>
        <w:rPr>
          <w:rFonts w:ascii="Arial" w:hAnsi="Arial" w:cs="Arial"/>
          <w:szCs w:val="24"/>
        </w:rPr>
        <w:t>How did Vanport and the flood impact racial relations in Portland?</w:t>
      </w:r>
    </w:p>
    <w:p w:rsidR="002E573B" w:rsidRDefault="002E573B" w:rsidP="002E573B">
      <w:pPr>
        <w:pStyle w:val="LessonBody"/>
        <w:spacing w:line="720" w:lineRule="auto"/>
        <w:rPr>
          <w:rFonts w:ascii="Arial" w:hAnsi="Arial" w:cs="Arial"/>
          <w:szCs w:val="24"/>
        </w:rPr>
      </w:pPr>
    </w:p>
    <w:p w:rsidR="002E573B" w:rsidRDefault="002E573B" w:rsidP="002E573B">
      <w:pPr>
        <w:pStyle w:val="LessonBody"/>
        <w:spacing w:line="720" w:lineRule="auto"/>
        <w:rPr>
          <w:rFonts w:ascii="Arial" w:hAnsi="Arial" w:cs="Arial"/>
          <w:szCs w:val="24"/>
        </w:rPr>
      </w:pPr>
    </w:p>
    <w:p w:rsidR="00F9100D" w:rsidRDefault="002E573B" w:rsidP="00F9100D">
      <w:pPr>
        <w:pStyle w:val="LessonBody"/>
        <w:numPr>
          <w:ilvl w:val="0"/>
          <w:numId w:val="3"/>
          <w:numberingChange w:id="32" w:author="Gayle Thieman" w:date="2011-08-13T21:23:00Z" w:original="%1:6:0:."/>
        </w:numPr>
        <w:rPr>
          <w:rFonts w:ascii="Arial" w:hAnsi="Arial" w:cs="Arial"/>
          <w:szCs w:val="24"/>
        </w:rPr>
      </w:pPr>
      <w:r>
        <w:rPr>
          <w:rFonts w:ascii="Arial" w:hAnsi="Arial" w:cs="Arial"/>
          <w:szCs w:val="24"/>
        </w:rPr>
        <w:t xml:space="preserve">How does the </w:t>
      </w:r>
      <w:r w:rsidR="00F9100D">
        <w:rPr>
          <w:rFonts w:ascii="Arial" w:hAnsi="Arial" w:cs="Arial"/>
          <w:szCs w:val="24"/>
        </w:rPr>
        <w:t>p</w:t>
      </w:r>
      <w:r>
        <w:rPr>
          <w:rFonts w:ascii="Arial" w:hAnsi="Arial" w:cs="Arial"/>
          <w:szCs w:val="24"/>
        </w:rPr>
        <w:t>oet’s narrative differ from the narrative in the Vanport documentary</w:t>
      </w:r>
      <w:r w:rsidR="00F9100D">
        <w:rPr>
          <w:rFonts w:ascii="Arial" w:hAnsi="Arial" w:cs="Arial"/>
          <w:szCs w:val="24"/>
        </w:rPr>
        <w:t>?</w:t>
      </w: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numPr>
          <w:ilvl w:val="0"/>
          <w:numId w:val="3"/>
          <w:numberingChange w:id="33" w:author="Gayle Thieman" w:date="2011-08-13T21:23:00Z" w:original="%1:7:0:."/>
        </w:numPr>
        <w:rPr>
          <w:rFonts w:ascii="Arial" w:hAnsi="Arial" w:cs="Arial"/>
          <w:szCs w:val="24"/>
        </w:rPr>
      </w:pPr>
      <w:r w:rsidRPr="00F9100D">
        <w:rPr>
          <w:rFonts w:ascii="Arial" w:hAnsi="Arial" w:cs="Arial"/>
          <w:szCs w:val="24"/>
        </w:rPr>
        <w:t>Who</w:t>
      </w:r>
      <w:ins w:id="34" w:author="Gayle Thieman" w:date="2011-08-13T21:29:00Z">
        <w:r w:rsidR="00F466A0">
          <w:rPr>
            <w:rFonts w:ascii="Arial" w:hAnsi="Arial" w:cs="Arial"/>
            <w:szCs w:val="24"/>
          </w:rPr>
          <w:t>se</w:t>
        </w:r>
      </w:ins>
      <w:del w:id="35" w:author="Gayle Thieman" w:date="2011-08-13T21:29:00Z">
        <w:r w:rsidRPr="00F9100D" w:rsidDel="00F466A0">
          <w:rPr>
            <w:rFonts w:ascii="Arial" w:hAnsi="Arial" w:cs="Arial"/>
            <w:szCs w:val="24"/>
          </w:rPr>
          <w:delText>’s</w:delText>
        </w:r>
      </w:del>
      <w:r w:rsidRPr="00F9100D">
        <w:rPr>
          <w:rFonts w:ascii="Arial" w:hAnsi="Arial" w:cs="Arial"/>
          <w:szCs w:val="24"/>
        </w:rPr>
        <w:t xml:space="preserve"> narrative do you think is more ‘True’? Why?</w:t>
      </w:r>
      <w:r>
        <w:rPr>
          <w:rFonts w:ascii="Arial" w:hAnsi="Arial" w:cs="Arial"/>
          <w:szCs w:val="24"/>
        </w:rPr>
        <w:t xml:space="preserve"> </w:t>
      </w: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360"/>
        <w:rPr>
          <w:rFonts w:ascii="Arial" w:hAnsi="Arial" w:cs="Arial"/>
          <w:szCs w:val="24"/>
        </w:rPr>
      </w:pPr>
    </w:p>
    <w:p w:rsidR="00F9100D" w:rsidRDefault="00F9100D" w:rsidP="00F9100D">
      <w:pPr>
        <w:pStyle w:val="LessonBody"/>
        <w:ind w:left="720"/>
        <w:rPr>
          <w:rFonts w:ascii="Arial" w:hAnsi="Arial" w:cs="Arial"/>
          <w:szCs w:val="24"/>
        </w:rPr>
      </w:pPr>
    </w:p>
    <w:p w:rsidR="002E573B" w:rsidRPr="00F9100D" w:rsidRDefault="00F9100D" w:rsidP="00F9100D">
      <w:pPr>
        <w:pStyle w:val="LessonBody"/>
        <w:numPr>
          <w:ilvl w:val="0"/>
          <w:numId w:val="3"/>
          <w:numberingChange w:id="36" w:author="Gayle Thieman" w:date="2011-08-13T21:23:00Z" w:original="%1:8:0:."/>
        </w:numPr>
        <w:rPr>
          <w:rFonts w:ascii="Arial" w:hAnsi="Arial" w:cs="Arial"/>
          <w:szCs w:val="24"/>
        </w:rPr>
      </w:pPr>
      <w:r>
        <w:rPr>
          <w:rFonts w:ascii="Arial" w:hAnsi="Arial" w:cs="Arial"/>
          <w:szCs w:val="24"/>
        </w:rPr>
        <w:t>How can a historian reconcile contradictory accounts of events? Due they need to be reconciled?</w:t>
      </w:r>
    </w:p>
    <w:p w:rsidR="001F4B41" w:rsidRDefault="001F4B41">
      <w:pPr>
        <w:rPr>
          <w:rFonts w:ascii="Arial" w:hAnsi="Arial" w:cs="Arial"/>
        </w:rPr>
      </w:pPr>
      <w:r>
        <w:rPr>
          <w:rFonts w:ascii="Arial" w:hAnsi="Arial" w:cs="Arial"/>
        </w:rPr>
        <w:br w:type="page"/>
      </w:r>
    </w:p>
    <w:p w:rsidR="00787B71" w:rsidRPr="00AF2882" w:rsidRDefault="001F4B41" w:rsidP="002E573B">
      <w:pPr>
        <w:pStyle w:val="LessonBody"/>
        <w:spacing w:line="720" w:lineRule="auto"/>
        <w:ind w:left="360"/>
        <w:rPr>
          <w:rFonts w:ascii="Arial" w:hAnsi="Arial" w:cs="Arial"/>
          <w:szCs w:val="24"/>
        </w:rPr>
      </w:pPr>
      <w:r>
        <w:rPr>
          <w:rFonts w:ascii="Arial" w:hAnsi="Arial" w:cs="Arial"/>
          <w:noProof/>
          <w:szCs w:val="24"/>
        </w:rPr>
        <w:drawing>
          <wp:inline distT="0" distB="0" distL="0" distR="0">
            <wp:extent cx="8134350" cy="5083969"/>
            <wp:effectExtent l="19050" t="0" r="0" b="0"/>
            <wp:docPr id="1" name="Picture 0" descr="Vanport 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port Map.png"/>
                    <pic:cNvPicPr/>
                  </pic:nvPicPr>
                  <pic:blipFill>
                    <a:blip r:embed="rId7"/>
                    <a:stretch>
                      <a:fillRect/>
                    </a:stretch>
                  </pic:blipFill>
                  <pic:spPr>
                    <a:xfrm>
                      <a:off x="0" y="0"/>
                      <a:ext cx="8134350" cy="5083969"/>
                    </a:xfrm>
                    <a:prstGeom prst="rect">
                      <a:avLst/>
                    </a:prstGeom>
                  </pic:spPr>
                </pic:pic>
              </a:graphicData>
            </a:graphic>
          </wp:inline>
        </w:drawing>
      </w:r>
    </w:p>
    <w:sectPr w:rsidR="00787B71" w:rsidRPr="00AF2882" w:rsidSect="00B179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www.pbs.org/wnet/jimcrow/images/spacer.gif" style="width:.65pt;height:.65pt;visibility:visible;mso-wrap-style:square" o:bullet="t">
        <v:imagedata r:id="rId1" o:title="spacer"/>
      </v:shape>
    </w:pict>
  </w:numPicBullet>
  <w:abstractNum w:abstractNumId="0">
    <w:nsid w:val="033838B6"/>
    <w:multiLevelType w:val="hybridMultilevel"/>
    <w:tmpl w:val="A8C06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17322B"/>
    <w:multiLevelType w:val="hybridMultilevel"/>
    <w:tmpl w:val="A0905540"/>
    <w:lvl w:ilvl="0" w:tplc="0B1ECA40">
      <w:start w:val="1"/>
      <w:numFmt w:val="bullet"/>
      <w:lvlText w:val=""/>
      <w:lvlPicBulletId w:val="0"/>
      <w:lvlJc w:val="left"/>
      <w:pPr>
        <w:tabs>
          <w:tab w:val="num" w:pos="720"/>
        </w:tabs>
        <w:ind w:left="720" w:hanging="360"/>
      </w:pPr>
      <w:rPr>
        <w:rFonts w:ascii="Symbol" w:hAnsi="Symbol" w:hint="default"/>
      </w:rPr>
    </w:lvl>
    <w:lvl w:ilvl="1" w:tplc="7D849E46" w:tentative="1">
      <w:start w:val="1"/>
      <w:numFmt w:val="bullet"/>
      <w:lvlText w:val=""/>
      <w:lvlJc w:val="left"/>
      <w:pPr>
        <w:tabs>
          <w:tab w:val="num" w:pos="1440"/>
        </w:tabs>
        <w:ind w:left="1440" w:hanging="360"/>
      </w:pPr>
      <w:rPr>
        <w:rFonts w:ascii="Symbol" w:hAnsi="Symbol" w:hint="default"/>
      </w:rPr>
    </w:lvl>
    <w:lvl w:ilvl="2" w:tplc="5F8863A2" w:tentative="1">
      <w:start w:val="1"/>
      <w:numFmt w:val="bullet"/>
      <w:lvlText w:val=""/>
      <w:lvlJc w:val="left"/>
      <w:pPr>
        <w:tabs>
          <w:tab w:val="num" w:pos="2160"/>
        </w:tabs>
        <w:ind w:left="2160" w:hanging="360"/>
      </w:pPr>
      <w:rPr>
        <w:rFonts w:ascii="Symbol" w:hAnsi="Symbol" w:hint="default"/>
      </w:rPr>
    </w:lvl>
    <w:lvl w:ilvl="3" w:tplc="BAE47568" w:tentative="1">
      <w:start w:val="1"/>
      <w:numFmt w:val="bullet"/>
      <w:lvlText w:val=""/>
      <w:lvlJc w:val="left"/>
      <w:pPr>
        <w:tabs>
          <w:tab w:val="num" w:pos="2880"/>
        </w:tabs>
        <w:ind w:left="2880" w:hanging="360"/>
      </w:pPr>
      <w:rPr>
        <w:rFonts w:ascii="Symbol" w:hAnsi="Symbol" w:hint="default"/>
      </w:rPr>
    </w:lvl>
    <w:lvl w:ilvl="4" w:tplc="ADF06C74" w:tentative="1">
      <w:start w:val="1"/>
      <w:numFmt w:val="bullet"/>
      <w:lvlText w:val=""/>
      <w:lvlJc w:val="left"/>
      <w:pPr>
        <w:tabs>
          <w:tab w:val="num" w:pos="3600"/>
        </w:tabs>
        <w:ind w:left="3600" w:hanging="360"/>
      </w:pPr>
      <w:rPr>
        <w:rFonts w:ascii="Symbol" w:hAnsi="Symbol" w:hint="default"/>
      </w:rPr>
    </w:lvl>
    <w:lvl w:ilvl="5" w:tplc="06180860" w:tentative="1">
      <w:start w:val="1"/>
      <w:numFmt w:val="bullet"/>
      <w:lvlText w:val=""/>
      <w:lvlJc w:val="left"/>
      <w:pPr>
        <w:tabs>
          <w:tab w:val="num" w:pos="4320"/>
        </w:tabs>
        <w:ind w:left="4320" w:hanging="360"/>
      </w:pPr>
      <w:rPr>
        <w:rFonts w:ascii="Symbol" w:hAnsi="Symbol" w:hint="default"/>
      </w:rPr>
    </w:lvl>
    <w:lvl w:ilvl="6" w:tplc="C6264D8E" w:tentative="1">
      <w:start w:val="1"/>
      <w:numFmt w:val="bullet"/>
      <w:lvlText w:val=""/>
      <w:lvlJc w:val="left"/>
      <w:pPr>
        <w:tabs>
          <w:tab w:val="num" w:pos="5040"/>
        </w:tabs>
        <w:ind w:left="5040" w:hanging="360"/>
      </w:pPr>
      <w:rPr>
        <w:rFonts w:ascii="Symbol" w:hAnsi="Symbol" w:hint="default"/>
      </w:rPr>
    </w:lvl>
    <w:lvl w:ilvl="7" w:tplc="BD88C056" w:tentative="1">
      <w:start w:val="1"/>
      <w:numFmt w:val="bullet"/>
      <w:lvlText w:val=""/>
      <w:lvlJc w:val="left"/>
      <w:pPr>
        <w:tabs>
          <w:tab w:val="num" w:pos="5760"/>
        </w:tabs>
        <w:ind w:left="5760" w:hanging="360"/>
      </w:pPr>
      <w:rPr>
        <w:rFonts w:ascii="Symbol" w:hAnsi="Symbol" w:hint="default"/>
      </w:rPr>
    </w:lvl>
    <w:lvl w:ilvl="8" w:tplc="58D2EA44" w:tentative="1">
      <w:start w:val="1"/>
      <w:numFmt w:val="bullet"/>
      <w:lvlText w:val=""/>
      <w:lvlJc w:val="left"/>
      <w:pPr>
        <w:tabs>
          <w:tab w:val="num" w:pos="6480"/>
        </w:tabs>
        <w:ind w:left="6480" w:hanging="360"/>
      </w:pPr>
      <w:rPr>
        <w:rFonts w:ascii="Symbol" w:hAnsi="Symbol" w:hint="default"/>
      </w:rPr>
    </w:lvl>
  </w:abstractNum>
  <w:abstractNum w:abstractNumId="2">
    <w:nsid w:val="705F2AA8"/>
    <w:multiLevelType w:val="hybridMultilevel"/>
    <w:tmpl w:val="91225288"/>
    <w:lvl w:ilvl="0" w:tplc="FFFFFFFF">
      <w:start w:val="1"/>
      <w:numFmt w:val="bullet"/>
      <w:pStyle w:val="Bullet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B1F40"/>
    <w:rsid w:val="000B77A9"/>
    <w:rsid w:val="00101A13"/>
    <w:rsid w:val="00120362"/>
    <w:rsid w:val="00134FAB"/>
    <w:rsid w:val="00176DA9"/>
    <w:rsid w:val="001F4B41"/>
    <w:rsid w:val="001F6B0F"/>
    <w:rsid w:val="0023463F"/>
    <w:rsid w:val="002A07E7"/>
    <w:rsid w:val="002B22F7"/>
    <w:rsid w:val="002E377E"/>
    <w:rsid w:val="002E3EAC"/>
    <w:rsid w:val="002E573B"/>
    <w:rsid w:val="00310C5B"/>
    <w:rsid w:val="00314AED"/>
    <w:rsid w:val="00324BE4"/>
    <w:rsid w:val="003D7926"/>
    <w:rsid w:val="003F0887"/>
    <w:rsid w:val="004419FE"/>
    <w:rsid w:val="00443FF1"/>
    <w:rsid w:val="004A3CA9"/>
    <w:rsid w:val="004F67ED"/>
    <w:rsid w:val="00544C54"/>
    <w:rsid w:val="005478A7"/>
    <w:rsid w:val="00562F84"/>
    <w:rsid w:val="005712AE"/>
    <w:rsid w:val="005713DA"/>
    <w:rsid w:val="0058263A"/>
    <w:rsid w:val="005D23CA"/>
    <w:rsid w:val="005D3DE0"/>
    <w:rsid w:val="005D405B"/>
    <w:rsid w:val="005E0402"/>
    <w:rsid w:val="00604AE5"/>
    <w:rsid w:val="0060529B"/>
    <w:rsid w:val="00627AC1"/>
    <w:rsid w:val="0063246A"/>
    <w:rsid w:val="00650E0F"/>
    <w:rsid w:val="006B6C6F"/>
    <w:rsid w:val="007401C8"/>
    <w:rsid w:val="00742C04"/>
    <w:rsid w:val="00787B71"/>
    <w:rsid w:val="007909FC"/>
    <w:rsid w:val="007F0315"/>
    <w:rsid w:val="00820911"/>
    <w:rsid w:val="00837DD4"/>
    <w:rsid w:val="00851FB2"/>
    <w:rsid w:val="00855A94"/>
    <w:rsid w:val="00882A13"/>
    <w:rsid w:val="009B424C"/>
    <w:rsid w:val="009F6B4C"/>
    <w:rsid w:val="00A0418C"/>
    <w:rsid w:val="00A04BFF"/>
    <w:rsid w:val="00A34465"/>
    <w:rsid w:val="00A35335"/>
    <w:rsid w:val="00A657CF"/>
    <w:rsid w:val="00AA057C"/>
    <w:rsid w:val="00AB7CBB"/>
    <w:rsid w:val="00AE2889"/>
    <w:rsid w:val="00AF2882"/>
    <w:rsid w:val="00B179BB"/>
    <w:rsid w:val="00BB4D88"/>
    <w:rsid w:val="00BC7A6A"/>
    <w:rsid w:val="00C0324D"/>
    <w:rsid w:val="00C3051D"/>
    <w:rsid w:val="00C81D87"/>
    <w:rsid w:val="00C83D9D"/>
    <w:rsid w:val="00C91679"/>
    <w:rsid w:val="00C94B88"/>
    <w:rsid w:val="00C95F3D"/>
    <w:rsid w:val="00CB3E09"/>
    <w:rsid w:val="00CB4F34"/>
    <w:rsid w:val="00D04E5D"/>
    <w:rsid w:val="00D1418E"/>
    <w:rsid w:val="00D1675C"/>
    <w:rsid w:val="00D32560"/>
    <w:rsid w:val="00D370E9"/>
    <w:rsid w:val="00D53574"/>
    <w:rsid w:val="00D85E6E"/>
    <w:rsid w:val="00D93E34"/>
    <w:rsid w:val="00DD1346"/>
    <w:rsid w:val="00E35BF9"/>
    <w:rsid w:val="00E571CC"/>
    <w:rsid w:val="00EB55E9"/>
    <w:rsid w:val="00ED1735"/>
    <w:rsid w:val="00EF683D"/>
    <w:rsid w:val="00F33BD8"/>
    <w:rsid w:val="00F466A0"/>
    <w:rsid w:val="00F825B7"/>
    <w:rsid w:val="00F9100D"/>
    <w:rsid w:val="00FA41DB"/>
    <w:rsid w:val="00FC3E35"/>
  </w:rsids>
  <m:mathPr>
    <m:mathFont m:val="Arial Black"/>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 w:type="paragraph" w:styleId="ListParagraph">
    <w:name w:val="List Paragraph"/>
    <w:basedOn w:val="Normal"/>
    <w:uiPriority w:val="34"/>
    <w:qFormat/>
    <w:rsid w:val="004419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6492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10" Type="http://schemas.microsoft.com/office/2007/relationships/stylesWithEffects" Target="stylesWithEffects.xml"/><Relationship Id="rId5" Type="http://schemas.openxmlformats.org/officeDocument/2006/relationships/hyperlink" Target="http://www.youtube.com/watch?v=Bvqf4ZRLxDQ&amp;feature=related" TargetMode="External"/><Relationship Id="rId7" Type="http://schemas.openxmlformats.org/officeDocument/2006/relationships/image" Target="media/image2.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yperlink" Target="http://www.youtube.com/watch?v=LzqsM8TgQvY&amp;feature=related"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1327</Words>
  <Characters>7567</Characters>
  <Application>Microsoft Macintosh Word</Application>
  <DocSecurity>0</DocSecurity>
  <Lines>63</Lines>
  <Paragraphs>15</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Gayle Thieman</cp:lastModifiedBy>
  <cp:revision>4</cp:revision>
  <dcterms:created xsi:type="dcterms:W3CDTF">2011-08-14T04:30:00Z</dcterms:created>
  <dcterms:modified xsi:type="dcterms:W3CDTF">2011-08-14T04:46:00Z</dcterms:modified>
</cp:coreProperties>
</file>